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charts/chart9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charts/chart10.xml" ContentType="application/vnd.openxmlformats-officedocument.drawingml.chart+xml"/>
  <Override PartName="/word/charts/style10.xml" ContentType="application/vnd.ms-office.chartstyle+xml"/>
  <Override PartName="/word/charts/colors10.xml" ContentType="application/vnd.ms-office.chartcolorstyle+xml"/>
  <Override PartName="/word/charts/chart11.xml" ContentType="application/vnd.openxmlformats-officedocument.drawingml.chart+xml"/>
  <Override PartName="/word/charts/style11.xml" ContentType="application/vnd.ms-office.chartstyle+xml"/>
  <Override PartName="/word/charts/colors11.xml" ContentType="application/vnd.ms-office.chartcolorstyle+xml"/>
  <Override PartName="/word/charts/chart12.xml" ContentType="application/vnd.openxmlformats-officedocument.drawingml.chart+xml"/>
  <Override PartName="/word/charts/style12.xml" ContentType="application/vnd.ms-office.chartstyle+xml"/>
  <Override PartName="/word/charts/colors12.xml" ContentType="application/vnd.ms-office.chartcolorstyle+xml"/>
  <Override PartName="/word/charts/chart13.xml" ContentType="application/vnd.openxmlformats-officedocument.drawingml.chart+xml"/>
  <Override PartName="/word/charts/style13.xml" ContentType="application/vnd.ms-office.chartstyle+xml"/>
  <Override PartName="/word/charts/colors13.xml" ContentType="application/vnd.ms-office.chartcolorstyle+xml"/>
  <Override PartName="/word/charts/chart14.xml" ContentType="application/vnd.openxmlformats-officedocument.drawingml.chart+xml"/>
  <Override PartName="/word/charts/style14.xml" ContentType="application/vnd.ms-office.chartstyle+xml"/>
  <Override PartName="/word/charts/colors14.xml" ContentType="application/vnd.ms-office.chartcolorstyle+xml"/>
  <Override PartName="/word/charts/chart15.xml" ContentType="application/vnd.openxmlformats-officedocument.drawingml.chart+xml"/>
  <Override PartName="/word/charts/style15.xml" ContentType="application/vnd.ms-office.chartstyle+xml"/>
  <Override PartName="/word/charts/colors15.xml" ContentType="application/vnd.ms-office.chartcolorstyle+xml"/>
  <Override PartName="/word/charts/chart16.xml" ContentType="application/vnd.openxmlformats-officedocument.drawingml.chart+xml"/>
  <Override PartName="/word/charts/style16.xml" ContentType="application/vnd.ms-office.chartstyle+xml"/>
  <Override PartName="/word/charts/colors16.xml" ContentType="application/vnd.ms-office.chartcolorstyle+xml"/>
  <Override PartName="/word/charts/chart17.xml" ContentType="application/vnd.openxmlformats-officedocument.drawingml.chart+xml"/>
  <Override PartName="/word/charts/style17.xml" ContentType="application/vnd.ms-office.chartstyle+xml"/>
  <Override PartName="/word/charts/colors17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930486" w14:textId="3BFE3A7C" w:rsidR="00A24B08" w:rsidRPr="00DB460F" w:rsidRDefault="00A24B08" w:rsidP="00A24B08">
      <w:pPr>
        <w:jc w:val="center"/>
        <w:rPr>
          <w:rFonts w:cs="Arial"/>
        </w:rPr>
      </w:pPr>
      <w:r w:rsidRPr="00DB460F">
        <w:rPr>
          <w:rFonts w:cs="Arial"/>
        </w:rPr>
        <w:t>Relatório de Evolução Semestral - Anexo 3: Projeto Bacia Integração</w:t>
      </w:r>
    </w:p>
    <w:p w14:paraId="2E2146CC" w14:textId="6D788D9D" w:rsidR="00A24B08" w:rsidRPr="00DB460F" w:rsidRDefault="00A24B08" w:rsidP="00A24B08">
      <w:pPr>
        <w:jc w:val="center"/>
        <w:rPr>
          <w:rFonts w:cs="Arial"/>
        </w:rPr>
      </w:pPr>
      <w:r w:rsidRPr="00DB460F">
        <w:rPr>
          <w:rFonts w:cs="Arial"/>
        </w:rPr>
        <w:t xml:space="preserve">Material Suplementar </w:t>
      </w:r>
      <w:r w:rsidR="004F4629">
        <w:rPr>
          <w:rFonts w:cs="Arial"/>
        </w:rPr>
        <w:t>–</w:t>
      </w:r>
      <w:r w:rsidRPr="00DB460F">
        <w:rPr>
          <w:rFonts w:cs="Arial"/>
        </w:rPr>
        <w:t xml:space="preserve"> </w:t>
      </w:r>
      <w:r w:rsidRPr="00F26877">
        <w:rPr>
          <w:rFonts w:cs="Arial"/>
        </w:rPr>
        <w:t>Figuras</w:t>
      </w:r>
      <w:r w:rsidR="004F4629" w:rsidRPr="00F26877">
        <w:rPr>
          <w:rFonts w:cs="Arial"/>
        </w:rPr>
        <w:t xml:space="preserve"> e Tabelas</w:t>
      </w:r>
    </w:p>
    <w:p w14:paraId="3B714B7D" w14:textId="77777777" w:rsidR="00303B81" w:rsidRPr="00DB460F" w:rsidRDefault="00303B81" w:rsidP="00303B81">
      <w:pPr>
        <w:widowControl w:val="0"/>
        <w:spacing w:before="0"/>
        <w:rPr>
          <w:rFonts w:cs="Arial"/>
          <w:szCs w:val="20"/>
        </w:rPr>
      </w:pPr>
    </w:p>
    <w:p w14:paraId="0469DC92" w14:textId="4DEE7F56" w:rsidR="00303B81" w:rsidRPr="00DB460F" w:rsidRDefault="00303B81" w:rsidP="00303B81">
      <w:pPr>
        <w:widowControl w:val="0"/>
        <w:spacing w:before="0" w:line="240" w:lineRule="auto"/>
        <w:jc w:val="center"/>
        <w:rPr>
          <w:sz w:val="16"/>
          <w:szCs w:val="16"/>
        </w:rPr>
      </w:pPr>
      <w:r w:rsidRPr="00DB460F">
        <w:rPr>
          <w:rFonts w:cs="Arial"/>
          <w:sz w:val="16"/>
          <w:szCs w:val="16"/>
        </w:rPr>
        <w:t>Figura</w:t>
      </w:r>
      <w:r w:rsidR="00C44B5B" w:rsidRPr="00DB460F">
        <w:rPr>
          <w:rFonts w:cs="Arial"/>
          <w:sz w:val="16"/>
          <w:szCs w:val="16"/>
        </w:rPr>
        <w:t xml:space="preserve"> S1</w:t>
      </w:r>
      <w:r w:rsidRPr="00DB460F">
        <w:rPr>
          <w:rFonts w:cs="Arial"/>
          <w:sz w:val="16"/>
          <w:szCs w:val="16"/>
        </w:rPr>
        <w:t>: Curva-chave de vazão no P21, obtida com dados do PMBA (N=19).</w:t>
      </w:r>
    </w:p>
    <w:p w14:paraId="6C3F7E90" w14:textId="77777777" w:rsidR="00303B81" w:rsidRPr="00DB460F" w:rsidRDefault="00303B81" w:rsidP="00303B81">
      <w:pPr>
        <w:widowControl w:val="0"/>
        <w:spacing w:before="0"/>
        <w:rPr>
          <w:rFonts w:cs="Arial"/>
          <w:szCs w:val="20"/>
        </w:rPr>
      </w:pPr>
      <w:r w:rsidRPr="00DB460F">
        <w:rPr>
          <w:rFonts w:cs="Arial"/>
          <w:noProof/>
          <w:szCs w:val="20"/>
          <w:lang w:eastAsia="pt-BR" w:bidi="pa-IN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0A0EDB5E" wp14:editId="13BD32D8">
                <wp:simplePos x="0" y="0"/>
                <wp:positionH relativeFrom="column">
                  <wp:posOffset>120015</wp:posOffset>
                </wp:positionH>
                <wp:positionV relativeFrom="paragraph">
                  <wp:posOffset>118110</wp:posOffset>
                </wp:positionV>
                <wp:extent cx="5324475" cy="3460848"/>
                <wp:effectExtent l="0" t="0" r="9525" b="6350"/>
                <wp:wrapNone/>
                <wp:docPr id="14" name="Grupo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5324475" cy="3460848"/>
                          <a:chOff x="0" y="0"/>
                          <a:chExt cx="5965023" cy="3875162"/>
                        </a:xfrm>
                      </wpg:grpSpPr>
                      <pic:pic xmlns:pic="http://schemas.openxmlformats.org/drawingml/2006/picture">
                        <pic:nvPicPr>
                          <pic:cNvPr id="1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8430" cy="3875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15560" y="57720"/>
                            <a:ext cx="2049463" cy="341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258CC848" id="Grupo 5" o:spid="_x0000_s1026" style="position:absolute;margin-left:9.45pt;margin-top:9.3pt;width:419.25pt;height:272.5pt;z-index:251656704;mso-width-relative:margin;mso-height-relative:margin" coordsize="59650,38751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">
                <o:lock v:ext="edit" aspectratio="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width:39384;height:387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" fillcolor="#4472c4 [3204]" strokecolor="black [3213]">
                  <v:imagedata r:id="rId19" o:title=""/>
                  <v:shadow color="#e7e6e6 [3214]"/>
                </v:shape>
                <v:shape id="Picture 6" o:spid="_x0000_s1028" type="#_x0000_t75" style="position:absolute;left:39155;top:577;width:20495;height:341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" fillcolor="#4472c4 [3204]" strokecolor="black [3213]">
                  <v:imagedata r:id="rId20" o:title=""/>
                  <v:shadow color="#e7e6e6 [3214]"/>
                </v:shape>
              </v:group>
            </w:pict>
          </mc:Fallback>
        </mc:AlternateContent>
      </w:r>
    </w:p>
    <w:p w14:paraId="5AE75CFC" w14:textId="77777777" w:rsidR="00303B81" w:rsidRPr="00DB460F" w:rsidRDefault="00303B81" w:rsidP="00303B81">
      <w:pPr>
        <w:widowControl w:val="0"/>
        <w:spacing w:before="0"/>
        <w:rPr>
          <w:rFonts w:cs="Arial"/>
          <w:szCs w:val="20"/>
        </w:rPr>
      </w:pPr>
    </w:p>
    <w:p w14:paraId="78E7275B" w14:textId="77777777" w:rsidR="00303B81" w:rsidRPr="00DB460F" w:rsidRDefault="00303B81" w:rsidP="00303B81">
      <w:pPr>
        <w:widowControl w:val="0"/>
        <w:spacing w:before="0"/>
        <w:rPr>
          <w:rFonts w:cs="Arial"/>
          <w:szCs w:val="20"/>
        </w:rPr>
      </w:pPr>
    </w:p>
    <w:p w14:paraId="56DDB8E8" w14:textId="77777777" w:rsidR="00303B81" w:rsidRPr="00DB460F" w:rsidRDefault="00303B81" w:rsidP="00303B81">
      <w:pPr>
        <w:widowControl w:val="0"/>
        <w:spacing w:before="0"/>
        <w:rPr>
          <w:rFonts w:cs="Arial"/>
          <w:szCs w:val="20"/>
        </w:rPr>
      </w:pPr>
    </w:p>
    <w:p w14:paraId="130B7706" w14:textId="77777777" w:rsidR="00303B81" w:rsidRPr="00DB460F" w:rsidRDefault="00303B81" w:rsidP="00303B81">
      <w:pPr>
        <w:widowControl w:val="0"/>
        <w:spacing w:before="0"/>
        <w:rPr>
          <w:rFonts w:cs="Arial"/>
          <w:szCs w:val="20"/>
        </w:rPr>
      </w:pPr>
    </w:p>
    <w:p w14:paraId="39E1D362" w14:textId="77777777" w:rsidR="00303B81" w:rsidRPr="00DB460F" w:rsidRDefault="00303B81" w:rsidP="00303B81">
      <w:pPr>
        <w:widowControl w:val="0"/>
        <w:spacing w:before="0"/>
        <w:rPr>
          <w:rFonts w:cs="Arial"/>
          <w:szCs w:val="20"/>
        </w:rPr>
      </w:pPr>
    </w:p>
    <w:p w14:paraId="277724E7" w14:textId="77777777" w:rsidR="00303B81" w:rsidRPr="00DB460F" w:rsidRDefault="00303B81" w:rsidP="00303B81">
      <w:pPr>
        <w:widowControl w:val="0"/>
        <w:spacing w:before="0"/>
        <w:rPr>
          <w:rFonts w:cs="Arial"/>
          <w:szCs w:val="20"/>
        </w:rPr>
      </w:pPr>
    </w:p>
    <w:p w14:paraId="20CF84A4" w14:textId="77777777" w:rsidR="00303B81" w:rsidRPr="00DB460F" w:rsidRDefault="00303B81" w:rsidP="00303B81">
      <w:pPr>
        <w:widowControl w:val="0"/>
        <w:spacing w:before="0"/>
        <w:rPr>
          <w:rFonts w:cs="Arial"/>
          <w:szCs w:val="20"/>
        </w:rPr>
      </w:pPr>
    </w:p>
    <w:p w14:paraId="54204F6F" w14:textId="77777777" w:rsidR="00303B81" w:rsidRPr="00DB460F" w:rsidRDefault="00303B81" w:rsidP="00303B81">
      <w:pPr>
        <w:widowControl w:val="0"/>
        <w:spacing w:before="0"/>
        <w:rPr>
          <w:rFonts w:cs="Arial"/>
          <w:szCs w:val="20"/>
        </w:rPr>
      </w:pPr>
    </w:p>
    <w:p w14:paraId="76943694" w14:textId="77777777" w:rsidR="00303B81" w:rsidRPr="00DB460F" w:rsidRDefault="00303B81" w:rsidP="00303B81">
      <w:pPr>
        <w:widowControl w:val="0"/>
        <w:spacing w:before="0"/>
        <w:rPr>
          <w:rFonts w:cs="Arial"/>
          <w:szCs w:val="20"/>
        </w:rPr>
      </w:pPr>
    </w:p>
    <w:p w14:paraId="2EFEC321" w14:textId="77777777" w:rsidR="00303B81" w:rsidRPr="00DB460F" w:rsidRDefault="00303B81" w:rsidP="00303B81">
      <w:pPr>
        <w:widowControl w:val="0"/>
        <w:spacing w:before="0"/>
        <w:rPr>
          <w:rFonts w:cs="Arial"/>
          <w:szCs w:val="20"/>
        </w:rPr>
      </w:pPr>
    </w:p>
    <w:p w14:paraId="7E908A19" w14:textId="77777777" w:rsidR="00303B81" w:rsidRPr="00DB460F" w:rsidRDefault="00303B81" w:rsidP="00303B81">
      <w:pPr>
        <w:widowControl w:val="0"/>
        <w:spacing w:before="0"/>
        <w:rPr>
          <w:rFonts w:cs="Arial"/>
          <w:szCs w:val="20"/>
        </w:rPr>
      </w:pPr>
    </w:p>
    <w:p w14:paraId="7BF28B6B" w14:textId="77777777" w:rsidR="0009397B" w:rsidRDefault="0009397B" w:rsidP="0009397B">
      <w:pPr>
        <w:widowControl w:val="0"/>
        <w:spacing w:before="0" w:line="240" w:lineRule="auto"/>
        <w:jc w:val="center"/>
        <w:rPr>
          <w:rFonts w:cs="Arial"/>
          <w:sz w:val="16"/>
          <w:szCs w:val="16"/>
        </w:rPr>
      </w:pPr>
    </w:p>
    <w:p w14:paraId="598A6376" w14:textId="77777777" w:rsidR="0009397B" w:rsidRDefault="0009397B" w:rsidP="0009397B">
      <w:pPr>
        <w:widowControl w:val="0"/>
        <w:spacing w:before="0" w:line="240" w:lineRule="auto"/>
        <w:jc w:val="center"/>
        <w:rPr>
          <w:rFonts w:cs="Arial"/>
          <w:sz w:val="16"/>
          <w:szCs w:val="16"/>
        </w:rPr>
      </w:pPr>
    </w:p>
    <w:p w14:paraId="53F46B80" w14:textId="77777777" w:rsidR="0009397B" w:rsidRDefault="0009397B" w:rsidP="0009397B">
      <w:pPr>
        <w:widowControl w:val="0"/>
        <w:spacing w:before="0" w:line="240" w:lineRule="auto"/>
        <w:jc w:val="center"/>
        <w:rPr>
          <w:rFonts w:cs="Arial"/>
          <w:sz w:val="16"/>
          <w:szCs w:val="16"/>
        </w:rPr>
      </w:pPr>
    </w:p>
    <w:p w14:paraId="6D23C020" w14:textId="77777777" w:rsidR="0009397B" w:rsidRDefault="0009397B" w:rsidP="0009397B">
      <w:pPr>
        <w:widowControl w:val="0"/>
        <w:spacing w:before="0" w:line="240" w:lineRule="auto"/>
        <w:jc w:val="center"/>
        <w:rPr>
          <w:rFonts w:cs="Arial"/>
          <w:sz w:val="16"/>
          <w:szCs w:val="16"/>
        </w:rPr>
      </w:pPr>
    </w:p>
    <w:p w14:paraId="668F241D" w14:textId="77777777" w:rsidR="0009397B" w:rsidRDefault="0009397B" w:rsidP="0009397B">
      <w:pPr>
        <w:widowControl w:val="0"/>
        <w:spacing w:before="0" w:line="240" w:lineRule="auto"/>
        <w:jc w:val="center"/>
        <w:rPr>
          <w:rFonts w:cs="Arial"/>
          <w:sz w:val="16"/>
          <w:szCs w:val="16"/>
        </w:rPr>
      </w:pPr>
    </w:p>
    <w:p w14:paraId="10EB1DF3" w14:textId="77777777" w:rsidR="0009397B" w:rsidRDefault="0009397B" w:rsidP="0009397B">
      <w:pPr>
        <w:widowControl w:val="0"/>
        <w:spacing w:before="0" w:line="240" w:lineRule="auto"/>
        <w:jc w:val="center"/>
        <w:rPr>
          <w:rFonts w:cs="Arial"/>
          <w:sz w:val="16"/>
          <w:szCs w:val="16"/>
        </w:rPr>
      </w:pPr>
    </w:p>
    <w:p w14:paraId="49B344DC" w14:textId="77777777" w:rsidR="0009397B" w:rsidRDefault="0009397B" w:rsidP="0009397B">
      <w:pPr>
        <w:widowControl w:val="0"/>
        <w:spacing w:before="0" w:line="240" w:lineRule="auto"/>
        <w:jc w:val="center"/>
        <w:rPr>
          <w:rFonts w:cs="Arial"/>
          <w:sz w:val="16"/>
          <w:szCs w:val="16"/>
        </w:rPr>
      </w:pPr>
    </w:p>
    <w:p w14:paraId="38CC9267" w14:textId="77777777" w:rsidR="0009397B" w:rsidRDefault="0009397B" w:rsidP="0009397B">
      <w:pPr>
        <w:widowControl w:val="0"/>
        <w:spacing w:before="0" w:line="240" w:lineRule="auto"/>
        <w:jc w:val="center"/>
        <w:rPr>
          <w:rFonts w:cs="Arial"/>
          <w:sz w:val="16"/>
          <w:szCs w:val="16"/>
        </w:rPr>
      </w:pPr>
    </w:p>
    <w:p w14:paraId="35A19C64" w14:textId="77777777" w:rsidR="0009397B" w:rsidRDefault="0009397B" w:rsidP="0009397B">
      <w:pPr>
        <w:widowControl w:val="0"/>
        <w:spacing w:before="0" w:line="240" w:lineRule="auto"/>
        <w:jc w:val="center"/>
        <w:rPr>
          <w:rFonts w:cs="Arial"/>
          <w:sz w:val="16"/>
          <w:szCs w:val="16"/>
        </w:rPr>
      </w:pPr>
    </w:p>
    <w:p w14:paraId="64B60C4B" w14:textId="77777777" w:rsidR="0009397B" w:rsidRDefault="0009397B" w:rsidP="0009397B">
      <w:pPr>
        <w:widowControl w:val="0"/>
        <w:spacing w:before="0" w:line="240" w:lineRule="auto"/>
        <w:jc w:val="center"/>
        <w:rPr>
          <w:rFonts w:cs="Arial"/>
          <w:sz w:val="16"/>
          <w:szCs w:val="16"/>
        </w:rPr>
      </w:pPr>
    </w:p>
    <w:p w14:paraId="769B06EB" w14:textId="77777777" w:rsidR="0009397B" w:rsidRDefault="0009397B" w:rsidP="0009397B">
      <w:pPr>
        <w:widowControl w:val="0"/>
        <w:spacing w:before="0" w:line="240" w:lineRule="auto"/>
        <w:jc w:val="center"/>
        <w:rPr>
          <w:rFonts w:cs="Arial"/>
          <w:sz w:val="16"/>
          <w:szCs w:val="16"/>
        </w:rPr>
      </w:pPr>
    </w:p>
    <w:p w14:paraId="2CD4B9BE" w14:textId="77777777" w:rsidR="0009397B" w:rsidRDefault="0009397B" w:rsidP="0009397B">
      <w:pPr>
        <w:widowControl w:val="0"/>
        <w:spacing w:before="0" w:line="240" w:lineRule="auto"/>
        <w:jc w:val="center"/>
        <w:rPr>
          <w:rFonts w:cs="Arial"/>
          <w:sz w:val="16"/>
          <w:szCs w:val="16"/>
        </w:rPr>
      </w:pPr>
    </w:p>
    <w:p w14:paraId="603F2EBE" w14:textId="77777777" w:rsidR="0009397B" w:rsidRDefault="0009397B" w:rsidP="0009397B">
      <w:pPr>
        <w:widowControl w:val="0"/>
        <w:spacing w:before="0" w:line="240" w:lineRule="auto"/>
        <w:jc w:val="center"/>
        <w:rPr>
          <w:rFonts w:cs="Arial"/>
          <w:sz w:val="16"/>
          <w:szCs w:val="16"/>
        </w:rPr>
      </w:pPr>
    </w:p>
    <w:p w14:paraId="26607BC4" w14:textId="77777777" w:rsidR="0009397B" w:rsidRDefault="0009397B" w:rsidP="0009397B">
      <w:pPr>
        <w:widowControl w:val="0"/>
        <w:spacing w:before="0" w:line="240" w:lineRule="auto"/>
        <w:jc w:val="center"/>
        <w:rPr>
          <w:rFonts w:cs="Arial"/>
          <w:sz w:val="16"/>
          <w:szCs w:val="16"/>
        </w:rPr>
      </w:pPr>
    </w:p>
    <w:p w14:paraId="3BAA6FE4" w14:textId="4ED62A66" w:rsidR="00303B81" w:rsidRPr="00DB460F" w:rsidRDefault="00303B81" w:rsidP="00303B81">
      <w:pPr>
        <w:pStyle w:val="Legenda"/>
        <w:rPr>
          <w:rFonts w:cs="Arial"/>
          <w:szCs w:val="16"/>
        </w:rPr>
      </w:pPr>
      <w:bookmarkStart w:id="0" w:name="_Ref40865167"/>
      <w:r w:rsidRPr="00DB460F">
        <w:rPr>
          <w:rFonts w:cs="Arial"/>
          <w:szCs w:val="16"/>
        </w:rPr>
        <w:lastRenderedPageBreak/>
        <w:t>Figura</w:t>
      </w:r>
      <w:bookmarkEnd w:id="0"/>
      <w:r w:rsidR="00C44B5B" w:rsidRPr="00DB460F">
        <w:rPr>
          <w:rFonts w:cs="Arial"/>
          <w:szCs w:val="16"/>
        </w:rPr>
        <w:t xml:space="preserve"> S</w:t>
      </w:r>
      <w:r w:rsidR="003C67F7">
        <w:rPr>
          <w:rFonts w:cs="Arial"/>
          <w:szCs w:val="16"/>
        </w:rPr>
        <w:t>2</w:t>
      </w:r>
      <w:r w:rsidRPr="00DB460F">
        <w:rPr>
          <w:rFonts w:cs="Arial"/>
          <w:szCs w:val="16"/>
        </w:rPr>
        <w:t xml:space="preserve">: </w:t>
      </w:r>
      <w:ins w:id="1" w:author="Bruno peterle vaneli" w:date="2020-07-23T14:56:00Z">
        <w:r w:rsidR="00A8212A" w:rsidRPr="00A8212A">
          <w:rPr>
            <w:rFonts w:cs="Arial"/>
            <w:szCs w:val="16"/>
          </w:rPr>
          <w:t xml:space="preserve">Panorama dos indicadores de perda de </w:t>
        </w:r>
        <w:proofErr w:type="spellStart"/>
        <w:r w:rsidR="00A8212A" w:rsidRPr="00A8212A">
          <w:rPr>
            <w:rFonts w:cs="Arial"/>
            <w:szCs w:val="16"/>
          </w:rPr>
          <w:t>águana</w:t>
        </w:r>
        <w:proofErr w:type="spellEnd"/>
        <w:r w:rsidR="00A8212A" w:rsidRPr="00A8212A">
          <w:rPr>
            <w:rFonts w:cs="Arial"/>
            <w:szCs w:val="16"/>
          </w:rPr>
          <w:t xml:space="preserve"> distribuição e coleta e tratamento de esgoto na bacia hidrográfica do rio Doce, ano base 2018</w:t>
        </w:r>
      </w:ins>
      <w:del w:id="2" w:author="Bruno peterle vaneli" w:date="2020-07-23T14:56:00Z">
        <w:r w:rsidRPr="00DB460F" w:rsidDel="00A8212A">
          <w:rPr>
            <w:rFonts w:cs="Arial"/>
            <w:szCs w:val="16"/>
          </w:rPr>
          <w:delText>Panorama do saneamento básico na bacia hidrográfica do rio Doce</w:delText>
        </w:r>
        <w:commentRangeStart w:id="3"/>
        <w:r w:rsidRPr="00DB460F" w:rsidDel="00A8212A">
          <w:rPr>
            <w:rFonts w:cs="Arial"/>
            <w:szCs w:val="16"/>
          </w:rPr>
          <w:delText>.</w:delText>
        </w:r>
        <w:commentRangeEnd w:id="3"/>
        <w:r w:rsidR="00242914" w:rsidDel="00A8212A">
          <w:rPr>
            <w:rStyle w:val="Refdecomentrio"/>
            <w:iCs w:val="0"/>
          </w:rPr>
          <w:commentReference w:id="3"/>
        </w:r>
      </w:del>
    </w:p>
    <w:p w14:paraId="1493428A" w14:textId="77777777" w:rsidR="00303B81" w:rsidRPr="00DB460F" w:rsidRDefault="00303B81" w:rsidP="00303B81">
      <w:pPr>
        <w:rPr>
          <w:rFonts w:cs="Arial"/>
          <w:szCs w:val="20"/>
        </w:rPr>
      </w:pPr>
      <w:r w:rsidRPr="00DB460F">
        <w:rPr>
          <w:rFonts w:cs="Arial"/>
          <w:noProof/>
          <w:szCs w:val="20"/>
          <w:lang w:eastAsia="pt-BR" w:bidi="pa-IN"/>
        </w:rPr>
        <w:drawing>
          <wp:inline distT="0" distB="0" distL="0" distR="0" wp14:anchorId="706C7143" wp14:editId="0B41FBF9">
            <wp:extent cx="5731510" cy="4035156"/>
            <wp:effectExtent l="0" t="0" r="2540" b="381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NIS_graf_certo1.pn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035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F26B9F" w14:textId="77777777" w:rsidR="005B3B4B" w:rsidRPr="00270009" w:rsidRDefault="005B3B4B" w:rsidP="005B3B4B">
      <w:pPr>
        <w:rPr>
          <w:ins w:id="4" w:author="Bruno peterle vaneli" w:date="2020-07-23T14:57:00Z"/>
          <w:rFonts w:cstheme="minorHAnsi"/>
        </w:rPr>
      </w:pPr>
      <w:ins w:id="5" w:author="Bruno peterle vaneli" w:date="2020-07-23T14:57:00Z">
        <w:r w:rsidRPr="00B565FB">
          <w:rPr>
            <w:rFonts w:cstheme="minorHAnsi"/>
          </w:rPr>
          <w:t>Os dados dos indicadores mencionados na figura S2 estão disponíveis no Sistema Nacional de Informações Sobre Saneamento (SNIS). O IN049 diz respeito ao percentual de perdas de água que ocorre nos sistemas de distribuição e leva em consideração: volume de água produzido; volume de água consumido; volume de água tratada importado e o volume de serviço. O IN015 se refere ao percentual de esgoto que é coletado e corresponde à razão entre o volume de esgoto coletado e a diferença entre volume de água consumido e volume de água tratada exportado. Por outro lado, o IN046 diz respeito ao percentual de esgoto tratado e corresponde à razão entre o volume de esgoto tratado e a diferença entre o volume de água consumido e volume de água tratada exportado.</w:t>
        </w:r>
      </w:ins>
    </w:p>
    <w:p w14:paraId="73451102" w14:textId="5BB7EF29" w:rsidR="00303B81" w:rsidRDefault="00303B81" w:rsidP="00A24B08">
      <w:pPr>
        <w:jc w:val="center"/>
        <w:rPr>
          <w:rFonts w:cstheme="minorHAnsi"/>
        </w:rPr>
      </w:pPr>
    </w:p>
    <w:p w14:paraId="3A5EDF4C" w14:textId="64A9338F" w:rsidR="005B3B4B" w:rsidRDefault="005B3B4B" w:rsidP="00A24B08">
      <w:pPr>
        <w:jc w:val="center"/>
        <w:rPr>
          <w:rFonts w:cstheme="minorHAnsi"/>
        </w:rPr>
      </w:pPr>
    </w:p>
    <w:p w14:paraId="4A2BE3B1" w14:textId="10CAE8FA" w:rsidR="005B3B4B" w:rsidRDefault="005B3B4B" w:rsidP="00A24B08">
      <w:pPr>
        <w:jc w:val="center"/>
        <w:rPr>
          <w:rFonts w:cstheme="minorHAnsi"/>
        </w:rPr>
      </w:pPr>
    </w:p>
    <w:p w14:paraId="535872F8" w14:textId="033F7E1F" w:rsidR="005B3B4B" w:rsidRDefault="005B3B4B" w:rsidP="00A24B08">
      <w:pPr>
        <w:jc w:val="center"/>
        <w:rPr>
          <w:rFonts w:cstheme="minorHAnsi"/>
        </w:rPr>
      </w:pPr>
    </w:p>
    <w:p w14:paraId="35D61F90" w14:textId="04E067E6" w:rsidR="005B3B4B" w:rsidRDefault="005B3B4B" w:rsidP="00A24B08">
      <w:pPr>
        <w:jc w:val="center"/>
        <w:rPr>
          <w:rFonts w:cstheme="minorHAnsi"/>
        </w:rPr>
      </w:pPr>
    </w:p>
    <w:p w14:paraId="2FFE8F5D" w14:textId="77777777" w:rsidR="005B3B4B" w:rsidRDefault="005B3B4B" w:rsidP="00A24B08">
      <w:pPr>
        <w:jc w:val="center"/>
        <w:rPr>
          <w:rFonts w:cstheme="minorHAnsi"/>
        </w:rPr>
      </w:pPr>
      <w:bookmarkStart w:id="6" w:name="_GoBack"/>
      <w:bookmarkEnd w:id="6"/>
    </w:p>
    <w:p w14:paraId="3709E66D" w14:textId="6434140B" w:rsidR="00AA589B" w:rsidRDefault="00AA589B" w:rsidP="00AA589B">
      <w:pPr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Figura</w:t>
      </w:r>
      <w:r w:rsidRPr="00013E5B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>S3:</w:t>
      </w:r>
      <w:r w:rsidRPr="00013E5B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 xml:space="preserve">Pluviometria mensal e o total de chuva do período úmido – comparação entre ano 1 e ano 2 </w:t>
      </w:r>
    </w:p>
    <w:p w14:paraId="11D9B041" w14:textId="77777777" w:rsidR="00AA589B" w:rsidRDefault="00AA589B" w:rsidP="00AA589B">
      <w:pPr>
        <w:jc w:val="center"/>
        <w:rPr>
          <w:rFonts w:cs="Arial"/>
          <w:sz w:val="16"/>
          <w:szCs w:val="16"/>
        </w:rPr>
      </w:pPr>
      <w:r>
        <w:rPr>
          <w:noProof/>
        </w:rPr>
        <w:drawing>
          <wp:inline distT="0" distB="0" distL="0" distR="0" wp14:anchorId="157799E3" wp14:editId="562616FF">
            <wp:extent cx="3352800" cy="2019300"/>
            <wp:effectExtent l="0" t="0" r="0" b="0"/>
            <wp:docPr id="21" name="Chart 21">
              <a:extLst xmlns:a="http://schemas.openxmlformats.org/drawingml/2006/main">
                <a:ext uri="{FF2B5EF4-FFF2-40B4-BE49-F238E27FC236}">
                  <a16:creationId xmlns:a16="http://schemas.microsoft.com/office/drawing/2014/main" id="{B1DB9BEA-09C1-476B-BF56-9B12D31EAAC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14:paraId="25BBF632" w14:textId="22ECCF2A" w:rsidR="00AA589B" w:rsidRDefault="00AA589B" w:rsidP="00AA589B">
      <w:pPr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Figura</w:t>
      </w:r>
      <w:r w:rsidRPr="00013E5B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>S4:</w:t>
      </w:r>
      <w:r w:rsidRPr="00013E5B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 xml:space="preserve">Pluviometria mensal e o total de chuva do período úmido – comparação entre ano 1 e ano 2 </w:t>
      </w:r>
    </w:p>
    <w:p w14:paraId="36E09629" w14:textId="25054A25" w:rsidR="00AA589B" w:rsidRDefault="00AA589B" w:rsidP="00AA589B">
      <w:pPr>
        <w:jc w:val="center"/>
        <w:rPr>
          <w:rFonts w:cs="Arial"/>
          <w:b/>
          <w:bCs/>
          <w:szCs w:val="20"/>
        </w:rPr>
      </w:pPr>
      <w:r>
        <w:rPr>
          <w:noProof/>
        </w:rPr>
        <w:drawing>
          <wp:inline distT="0" distB="0" distL="0" distR="0" wp14:anchorId="3B34C86F" wp14:editId="542B820B">
            <wp:extent cx="3345180" cy="2209800"/>
            <wp:effectExtent l="0" t="0" r="7620" b="0"/>
            <wp:docPr id="22" name="Chart 22">
              <a:extLst xmlns:a="http://schemas.openxmlformats.org/drawingml/2006/main">
                <a:ext uri="{FF2B5EF4-FFF2-40B4-BE49-F238E27FC236}">
                  <a16:creationId xmlns:a16="http://schemas.microsoft.com/office/drawing/2014/main" id="{0FDC409F-8E20-4A30-8C28-228E9A00E5C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14:paraId="56FA27A9" w14:textId="77777777" w:rsidR="00AA589B" w:rsidRPr="00471EC8" w:rsidRDefault="00AA589B" w:rsidP="00AA589B">
      <w:pPr>
        <w:jc w:val="center"/>
        <w:rPr>
          <w:rFonts w:cs="Arial"/>
          <w:b/>
          <w:bCs/>
          <w:szCs w:val="20"/>
        </w:rPr>
      </w:pPr>
    </w:p>
    <w:p w14:paraId="0BE36B73" w14:textId="7836806B" w:rsidR="00AA589B" w:rsidRDefault="00AA589B" w:rsidP="00AA589B">
      <w:pPr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Figura</w:t>
      </w:r>
      <w:r w:rsidRPr="00013E5B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>S5:</w:t>
      </w:r>
      <w:r w:rsidRPr="00013E5B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>Pluviometria mensal e o total de chuva do período úmido – comparação entre ano 1 e ano 2</w:t>
      </w:r>
    </w:p>
    <w:p w14:paraId="2E9DC0B1" w14:textId="48B2874C" w:rsidR="00AA589B" w:rsidRDefault="00AA589B" w:rsidP="00AA589B">
      <w:pPr>
        <w:jc w:val="center"/>
        <w:rPr>
          <w:rFonts w:cs="Arial"/>
          <w:sz w:val="16"/>
          <w:szCs w:val="16"/>
        </w:rPr>
      </w:pPr>
      <w:r>
        <w:rPr>
          <w:noProof/>
        </w:rPr>
        <w:drawing>
          <wp:inline distT="0" distB="0" distL="0" distR="0" wp14:anchorId="01D14ADB" wp14:editId="25A979BB">
            <wp:extent cx="3329940" cy="2049780"/>
            <wp:effectExtent l="0" t="0" r="3810" b="7620"/>
            <wp:docPr id="24" name="Chart 24">
              <a:extLst xmlns:a="http://schemas.openxmlformats.org/drawingml/2006/main">
                <a:ext uri="{FF2B5EF4-FFF2-40B4-BE49-F238E27FC236}">
                  <a16:creationId xmlns:a16="http://schemas.microsoft.com/office/drawing/2014/main" id="{28A38957-DE00-4C44-8243-B731FE4E775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  <w:r>
        <w:rPr>
          <w:rFonts w:cs="Arial"/>
          <w:sz w:val="16"/>
          <w:szCs w:val="16"/>
        </w:rPr>
        <w:t xml:space="preserve"> </w:t>
      </w:r>
    </w:p>
    <w:p w14:paraId="03FD3C77" w14:textId="77777777" w:rsidR="00AA589B" w:rsidRDefault="00AA589B" w:rsidP="00AA589B">
      <w:pPr>
        <w:jc w:val="center"/>
        <w:rPr>
          <w:rFonts w:cs="Arial"/>
          <w:sz w:val="16"/>
          <w:szCs w:val="16"/>
        </w:rPr>
      </w:pPr>
    </w:p>
    <w:p w14:paraId="74F61CB1" w14:textId="613706ED" w:rsidR="00AA589B" w:rsidRDefault="00AA589B" w:rsidP="00AA589B">
      <w:pPr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Figura</w:t>
      </w:r>
      <w:r w:rsidRPr="00013E5B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>S6:</w:t>
      </w:r>
      <w:r w:rsidRPr="00013E5B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 xml:space="preserve">Pluviometria mensal e o total de chuva do período úmido – comparação entre ano 1 e ano 2 </w:t>
      </w:r>
    </w:p>
    <w:p w14:paraId="20B79CB4" w14:textId="27446B3E" w:rsidR="00AA589B" w:rsidRDefault="00AA589B" w:rsidP="00AA589B">
      <w:pPr>
        <w:jc w:val="center"/>
        <w:rPr>
          <w:rFonts w:cs="Arial"/>
          <w:b/>
          <w:bCs/>
          <w:szCs w:val="20"/>
        </w:rPr>
      </w:pPr>
      <w:r>
        <w:rPr>
          <w:noProof/>
        </w:rPr>
        <w:drawing>
          <wp:inline distT="0" distB="0" distL="0" distR="0" wp14:anchorId="62F459D2" wp14:editId="2F5E0662">
            <wp:extent cx="3261360" cy="2209800"/>
            <wp:effectExtent l="0" t="0" r="15240" b="0"/>
            <wp:docPr id="26" name="Chart 26">
              <a:extLst xmlns:a="http://schemas.openxmlformats.org/drawingml/2006/main">
                <a:ext uri="{FF2B5EF4-FFF2-40B4-BE49-F238E27FC236}">
                  <a16:creationId xmlns:a16="http://schemas.microsoft.com/office/drawing/2014/main" id="{2C89E8FC-9351-4DD9-8C85-E12160CF746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14:paraId="3F03562B" w14:textId="67F4731C" w:rsidR="00AA589B" w:rsidRDefault="00AA589B" w:rsidP="00AA589B">
      <w:pPr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Figura S7:</w:t>
      </w:r>
      <w:r w:rsidRPr="00013E5B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 xml:space="preserve">Pluviometria mensal e o total de chuva do período úmido – comparação entre ano 1 e ano 2 </w:t>
      </w:r>
    </w:p>
    <w:p w14:paraId="7E0D92F9" w14:textId="0E4D166C" w:rsidR="00AA589B" w:rsidRDefault="00AA589B" w:rsidP="00AA589B">
      <w:pPr>
        <w:jc w:val="center"/>
        <w:rPr>
          <w:rFonts w:cs="Arial"/>
          <w:b/>
          <w:bCs/>
          <w:szCs w:val="20"/>
        </w:rPr>
      </w:pPr>
      <w:r>
        <w:rPr>
          <w:noProof/>
        </w:rPr>
        <w:drawing>
          <wp:inline distT="0" distB="0" distL="0" distR="0" wp14:anchorId="118F58FE" wp14:editId="49F93AF2">
            <wp:extent cx="3322320" cy="2141220"/>
            <wp:effectExtent l="0" t="0" r="11430" b="11430"/>
            <wp:docPr id="27" name="Chart 27">
              <a:extLst xmlns:a="http://schemas.openxmlformats.org/drawingml/2006/main">
                <a:ext uri="{FF2B5EF4-FFF2-40B4-BE49-F238E27FC236}">
                  <a16:creationId xmlns:a16="http://schemas.microsoft.com/office/drawing/2014/main" id="{012C98FE-6701-4070-90AA-3EBDCD01D4F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14:paraId="61162288" w14:textId="77777777" w:rsidR="00AA589B" w:rsidRDefault="00AA589B" w:rsidP="00AA589B">
      <w:pPr>
        <w:jc w:val="center"/>
        <w:rPr>
          <w:rFonts w:cs="Arial"/>
          <w:sz w:val="16"/>
          <w:szCs w:val="16"/>
        </w:rPr>
      </w:pPr>
    </w:p>
    <w:p w14:paraId="69CC551D" w14:textId="7C97A807" w:rsidR="00AA589B" w:rsidRDefault="00AA589B" w:rsidP="00AA589B">
      <w:pPr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Figura</w:t>
      </w:r>
      <w:r w:rsidRPr="00013E5B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>S8:</w:t>
      </w:r>
      <w:r w:rsidRPr="00013E5B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>Pluviometria mensal e o total de chuva do período úmido – comparação entre ano 1 e ano 2</w:t>
      </w:r>
      <w:r>
        <w:rPr>
          <w:noProof/>
        </w:rPr>
        <w:drawing>
          <wp:inline distT="0" distB="0" distL="0" distR="0" wp14:anchorId="4D694B64" wp14:editId="25AC8C9A">
            <wp:extent cx="3284220" cy="2133600"/>
            <wp:effectExtent l="0" t="0" r="11430" b="0"/>
            <wp:docPr id="10" name="Chart 10">
              <a:extLst xmlns:a="http://schemas.openxmlformats.org/drawingml/2006/main">
                <a:ext uri="{FF2B5EF4-FFF2-40B4-BE49-F238E27FC236}">
                  <a16:creationId xmlns:a16="http://schemas.microsoft.com/office/drawing/2014/main" id="{EC663967-C6D3-40BC-A523-4B73FCEFF11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  <w:r>
        <w:rPr>
          <w:rFonts w:cs="Arial"/>
          <w:sz w:val="16"/>
          <w:szCs w:val="16"/>
        </w:rPr>
        <w:t xml:space="preserve"> </w:t>
      </w:r>
    </w:p>
    <w:p w14:paraId="5EEA20B6" w14:textId="77777777" w:rsidR="00AA589B" w:rsidRDefault="00AA589B" w:rsidP="00AA589B">
      <w:pPr>
        <w:jc w:val="center"/>
        <w:rPr>
          <w:rFonts w:cs="Arial"/>
          <w:sz w:val="16"/>
          <w:szCs w:val="16"/>
        </w:rPr>
      </w:pPr>
    </w:p>
    <w:p w14:paraId="56F5C487" w14:textId="0860385C" w:rsidR="00AA589B" w:rsidRDefault="00AA589B" w:rsidP="00AA589B">
      <w:pPr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Figura</w:t>
      </w:r>
      <w:r w:rsidRPr="00013E5B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>S9:</w:t>
      </w:r>
      <w:r w:rsidRPr="00013E5B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 xml:space="preserve">Pluviometria mensal e o total de chuva do período úmido – comparação entre ano 1 e ano 2 </w:t>
      </w:r>
    </w:p>
    <w:p w14:paraId="2D8143CA" w14:textId="77777777" w:rsidR="00AA589B" w:rsidRDefault="00AA589B" w:rsidP="00AA589B">
      <w:pPr>
        <w:jc w:val="center"/>
        <w:rPr>
          <w:rFonts w:cs="Arial"/>
          <w:sz w:val="16"/>
          <w:szCs w:val="16"/>
        </w:rPr>
      </w:pPr>
      <w:r>
        <w:rPr>
          <w:noProof/>
        </w:rPr>
        <w:drawing>
          <wp:inline distT="0" distB="0" distL="0" distR="0" wp14:anchorId="121560BB" wp14:editId="45F569A3">
            <wp:extent cx="3299460" cy="2103120"/>
            <wp:effectExtent l="0" t="0" r="15240" b="11430"/>
            <wp:docPr id="12" name="Chart 12">
              <a:extLst xmlns:a="http://schemas.openxmlformats.org/drawingml/2006/main">
                <a:ext uri="{FF2B5EF4-FFF2-40B4-BE49-F238E27FC236}">
                  <a16:creationId xmlns:a16="http://schemas.microsoft.com/office/drawing/2014/main" id="{2102EEBE-5D42-47B4-8548-71F5DEAF574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14:paraId="53126091" w14:textId="32184377" w:rsidR="00AA589B" w:rsidRDefault="00AA589B" w:rsidP="00AA589B">
      <w:pPr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Figura</w:t>
      </w:r>
      <w:r w:rsidRPr="00013E5B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>S10:</w:t>
      </w:r>
      <w:r w:rsidRPr="00013E5B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 xml:space="preserve">Pluviometria mensal e o total de chuva do período úmido – comparação entre ano 1 e ano 2 </w:t>
      </w:r>
    </w:p>
    <w:p w14:paraId="030F7FC2" w14:textId="77777777" w:rsidR="00AA589B" w:rsidRDefault="00AA589B" w:rsidP="00AA589B">
      <w:pPr>
        <w:jc w:val="center"/>
        <w:rPr>
          <w:rFonts w:cs="Arial"/>
          <w:sz w:val="16"/>
          <w:szCs w:val="16"/>
        </w:rPr>
      </w:pPr>
      <w:r>
        <w:rPr>
          <w:noProof/>
        </w:rPr>
        <w:drawing>
          <wp:inline distT="0" distB="0" distL="0" distR="0" wp14:anchorId="21986534" wp14:editId="439CE4E4">
            <wp:extent cx="3345180" cy="1889760"/>
            <wp:effectExtent l="0" t="0" r="7620" b="15240"/>
            <wp:docPr id="28" name="Chart 28">
              <a:extLst xmlns:a="http://schemas.openxmlformats.org/drawingml/2006/main">
                <a:ext uri="{FF2B5EF4-FFF2-40B4-BE49-F238E27FC236}">
                  <a16:creationId xmlns:a16="http://schemas.microsoft.com/office/drawing/2014/main" id="{440716AA-4DBC-4AFB-890C-A9E523EC028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14:paraId="04A4EA3B" w14:textId="77777777" w:rsidR="00AA589B" w:rsidRDefault="00AA589B" w:rsidP="00AA589B">
      <w:pPr>
        <w:jc w:val="center"/>
        <w:rPr>
          <w:rFonts w:cs="Arial"/>
          <w:sz w:val="16"/>
          <w:szCs w:val="16"/>
        </w:rPr>
      </w:pPr>
    </w:p>
    <w:p w14:paraId="45BA881E" w14:textId="2D6B0F62" w:rsidR="00AA589B" w:rsidRDefault="00AA589B" w:rsidP="00AA589B">
      <w:pPr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Figura</w:t>
      </w:r>
      <w:r w:rsidRPr="00013E5B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>S11:</w:t>
      </w:r>
      <w:r w:rsidRPr="00013E5B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 xml:space="preserve">Pluviometria mensal e o total de chuva do período úmido – comparação entre ano 1 e ano 2 </w:t>
      </w:r>
    </w:p>
    <w:p w14:paraId="2004B797" w14:textId="251548B1" w:rsidR="00AA589B" w:rsidRDefault="00AA589B" w:rsidP="00AA589B">
      <w:pPr>
        <w:jc w:val="center"/>
        <w:rPr>
          <w:rFonts w:cs="Arial"/>
          <w:sz w:val="16"/>
          <w:szCs w:val="16"/>
        </w:rPr>
      </w:pPr>
      <w:r>
        <w:rPr>
          <w:noProof/>
        </w:rPr>
        <w:drawing>
          <wp:inline distT="0" distB="0" distL="0" distR="0" wp14:anchorId="3CB50116" wp14:editId="30A9F534">
            <wp:extent cx="3329940" cy="1981200"/>
            <wp:effectExtent l="0" t="0" r="3810" b="0"/>
            <wp:docPr id="9" name="Chart 9">
              <a:extLst xmlns:a="http://schemas.openxmlformats.org/drawingml/2006/main">
                <a:ext uri="{FF2B5EF4-FFF2-40B4-BE49-F238E27FC236}">
                  <a16:creationId xmlns:a16="http://schemas.microsoft.com/office/drawing/2014/main" id="{F7713B58-F689-4780-AEA6-D33DB9448A2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14:paraId="3C92696B" w14:textId="77777777" w:rsidR="00AA589B" w:rsidRDefault="00AA589B" w:rsidP="00AA589B">
      <w:pPr>
        <w:jc w:val="center"/>
        <w:rPr>
          <w:rFonts w:cs="Arial"/>
          <w:sz w:val="16"/>
          <w:szCs w:val="16"/>
        </w:rPr>
      </w:pPr>
    </w:p>
    <w:p w14:paraId="7003D818" w14:textId="2F889090" w:rsidR="00AA589B" w:rsidRDefault="00AA589B" w:rsidP="00AA589B">
      <w:pPr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lastRenderedPageBreak/>
        <w:t>Figura</w:t>
      </w:r>
      <w:r w:rsidRPr="00013E5B">
        <w:rPr>
          <w:rFonts w:cs="Arial"/>
          <w:sz w:val="16"/>
          <w:szCs w:val="16"/>
        </w:rPr>
        <w:t xml:space="preserve"> </w:t>
      </w:r>
      <w:r w:rsidR="00F26877">
        <w:rPr>
          <w:rFonts w:cs="Arial"/>
          <w:sz w:val="16"/>
          <w:szCs w:val="16"/>
        </w:rPr>
        <w:t>S</w:t>
      </w:r>
      <w:r>
        <w:rPr>
          <w:rFonts w:cs="Arial"/>
          <w:sz w:val="16"/>
          <w:szCs w:val="16"/>
        </w:rPr>
        <w:t>12:</w:t>
      </w:r>
      <w:r w:rsidRPr="00013E5B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>Pluviometria mensal e o total de chuva do período úmido – comparação entre ano 1 e ano 2</w:t>
      </w:r>
    </w:p>
    <w:p w14:paraId="5E86126B" w14:textId="61A302CC" w:rsidR="00AA589B" w:rsidRDefault="00AA589B" w:rsidP="00AA589B">
      <w:pPr>
        <w:jc w:val="center"/>
        <w:rPr>
          <w:rFonts w:cs="Arial"/>
          <w:sz w:val="16"/>
          <w:szCs w:val="16"/>
        </w:rPr>
      </w:pPr>
      <w:r>
        <w:rPr>
          <w:noProof/>
        </w:rPr>
        <w:drawing>
          <wp:inline distT="0" distB="0" distL="0" distR="0" wp14:anchorId="5E29D0A8" wp14:editId="250DFFA6">
            <wp:extent cx="3291840" cy="2019300"/>
            <wp:effectExtent l="0" t="0" r="3810" b="0"/>
            <wp:docPr id="11" name="Chart 11">
              <a:extLst xmlns:a="http://schemas.openxmlformats.org/drawingml/2006/main">
                <a:ext uri="{FF2B5EF4-FFF2-40B4-BE49-F238E27FC236}">
                  <a16:creationId xmlns:a16="http://schemas.microsoft.com/office/drawing/2014/main" id="{600CA897-FB89-4B15-B9C4-92C3F78D89B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  <w:r>
        <w:rPr>
          <w:rFonts w:cs="Arial"/>
          <w:sz w:val="16"/>
          <w:szCs w:val="16"/>
        </w:rPr>
        <w:t xml:space="preserve"> </w:t>
      </w:r>
    </w:p>
    <w:p w14:paraId="45AF46B1" w14:textId="7037D46E" w:rsidR="00AA589B" w:rsidRDefault="00AA589B" w:rsidP="00AA589B">
      <w:pPr>
        <w:jc w:val="center"/>
        <w:rPr>
          <w:rFonts w:cs="Arial"/>
          <w:sz w:val="16"/>
          <w:szCs w:val="16"/>
        </w:rPr>
      </w:pPr>
    </w:p>
    <w:p w14:paraId="28DD81E3" w14:textId="77777777" w:rsidR="00AA589B" w:rsidRDefault="00AA589B" w:rsidP="00AA589B">
      <w:pPr>
        <w:jc w:val="center"/>
        <w:rPr>
          <w:rFonts w:cs="Arial"/>
          <w:sz w:val="16"/>
          <w:szCs w:val="16"/>
        </w:rPr>
      </w:pPr>
    </w:p>
    <w:p w14:paraId="587D7CE5" w14:textId="232FD002" w:rsidR="00AA589B" w:rsidRDefault="00AA589B" w:rsidP="00AA589B">
      <w:pPr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Figura</w:t>
      </w:r>
      <w:r w:rsidRPr="00013E5B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>S13:</w:t>
      </w:r>
      <w:r w:rsidRPr="00013E5B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>Pluviometria mensal e o total de chuva do período úmido – comparação entre ano 1 e ano 2</w:t>
      </w:r>
    </w:p>
    <w:p w14:paraId="612D37DA" w14:textId="05C1DE41" w:rsidR="00AA589B" w:rsidRDefault="00AA589B" w:rsidP="00AA589B">
      <w:pPr>
        <w:jc w:val="center"/>
        <w:rPr>
          <w:rFonts w:cs="Arial"/>
          <w:sz w:val="16"/>
          <w:szCs w:val="16"/>
        </w:rPr>
      </w:pPr>
      <w:r>
        <w:rPr>
          <w:noProof/>
        </w:rPr>
        <w:drawing>
          <wp:inline distT="0" distB="0" distL="0" distR="0" wp14:anchorId="1BC2299D" wp14:editId="26A79312">
            <wp:extent cx="3284220" cy="2095500"/>
            <wp:effectExtent l="0" t="0" r="11430" b="0"/>
            <wp:docPr id="13" name="Chart 13">
              <a:extLst xmlns:a="http://schemas.openxmlformats.org/drawingml/2006/main">
                <a:ext uri="{FF2B5EF4-FFF2-40B4-BE49-F238E27FC236}">
                  <a16:creationId xmlns:a16="http://schemas.microsoft.com/office/drawing/2014/main" id="{9389A1BA-B718-4917-BDC6-FD01BD07AE7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  <w:r>
        <w:rPr>
          <w:rFonts w:cs="Arial"/>
          <w:sz w:val="16"/>
          <w:szCs w:val="16"/>
        </w:rPr>
        <w:t xml:space="preserve"> </w:t>
      </w:r>
    </w:p>
    <w:p w14:paraId="79780660" w14:textId="77777777" w:rsidR="00AA589B" w:rsidRDefault="00AA589B" w:rsidP="00AA589B">
      <w:pPr>
        <w:jc w:val="center"/>
        <w:rPr>
          <w:rFonts w:cs="Arial"/>
          <w:sz w:val="16"/>
          <w:szCs w:val="16"/>
        </w:rPr>
      </w:pPr>
    </w:p>
    <w:p w14:paraId="1EC49E28" w14:textId="21C0DEA1" w:rsidR="00AA589B" w:rsidRDefault="00AA589B" w:rsidP="00AA589B">
      <w:pPr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Figura</w:t>
      </w:r>
      <w:r w:rsidRPr="00013E5B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>S14:</w:t>
      </w:r>
      <w:r w:rsidRPr="00013E5B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 xml:space="preserve">Pluviometria mensal e o total de chuva do período úmido – comparação entre ano 1 e ano 2 </w:t>
      </w:r>
    </w:p>
    <w:p w14:paraId="77F436F3" w14:textId="30DBBD00" w:rsidR="00AA589B" w:rsidRDefault="00AA589B" w:rsidP="00AA589B">
      <w:pPr>
        <w:jc w:val="center"/>
        <w:rPr>
          <w:rFonts w:cs="Arial"/>
          <w:sz w:val="16"/>
          <w:szCs w:val="16"/>
        </w:rPr>
      </w:pPr>
      <w:r>
        <w:rPr>
          <w:noProof/>
        </w:rPr>
        <w:drawing>
          <wp:inline distT="0" distB="0" distL="0" distR="0" wp14:anchorId="1742C0B9" wp14:editId="471777B1">
            <wp:extent cx="3337560" cy="2095500"/>
            <wp:effectExtent l="0" t="0" r="15240" b="0"/>
            <wp:docPr id="30" name="Chart 30">
              <a:extLst xmlns:a="http://schemas.openxmlformats.org/drawingml/2006/main">
                <a:ext uri="{FF2B5EF4-FFF2-40B4-BE49-F238E27FC236}">
                  <a16:creationId xmlns:a16="http://schemas.microsoft.com/office/drawing/2014/main" id="{E9FBCF8C-F687-4ECC-AB97-F6F675C8803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14:paraId="78EE7EDD" w14:textId="77777777" w:rsidR="00AA589B" w:rsidRDefault="00AA589B" w:rsidP="00AA589B">
      <w:pPr>
        <w:jc w:val="center"/>
        <w:rPr>
          <w:rFonts w:cs="Arial"/>
          <w:sz w:val="16"/>
          <w:szCs w:val="16"/>
        </w:rPr>
      </w:pPr>
    </w:p>
    <w:p w14:paraId="6EED00FC" w14:textId="7F298F8A" w:rsidR="00AA589B" w:rsidRDefault="00AA589B" w:rsidP="00AA589B">
      <w:pPr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Figura</w:t>
      </w:r>
      <w:r w:rsidRPr="00013E5B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>S15:</w:t>
      </w:r>
      <w:r w:rsidRPr="00013E5B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 xml:space="preserve">Pluviometria mensal e o total de chuva do período úmido – comparação entre ano 1 e ano 2 </w:t>
      </w:r>
    </w:p>
    <w:p w14:paraId="154BB55E" w14:textId="553EF1E3" w:rsidR="00AA589B" w:rsidRDefault="00AA589B" w:rsidP="00AA589B">
      <w:pPr>
        <w:jc w:val="center"/>
        <w:rPr>
          <w:rFonts w:cs="Arial"/>
          <w:sz w:val="16"/>
          <w:szCs w:val="16"/>
        </w:rPr>
      </w:pPr>
      <w:r>
        <w:rPr>
          <w:noProof/>
        </w:rPr>
        <w:drawing>
          <wp:inline distT="0" distB="0" distL="0" distR="0" wp14:anchorId="46FDFC1B" wp14:editId="108EE6F5">
            <wp:extent cx="3375660" cy="2301240"/>
            <wp:effectExtent l="0" t="0" r="15240" b="3810"/>
            <wp:docPr id="31" name="Chart 31">
              <a:extLst xmlns:a="http://schemas.openxmlformats.org/drawingml/2006/main">
                <a:ext uri="{FF2B5EF4-FFF2-40B4-BE49-F238E27FC236}">
                  <a16:creationId xmlns:a16="http://schemas.microsoft.com/office/drawing/2014/main" id="{CFDF1EE2-F260-4714-9250-2CD3CF5D469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</w:p>
    <w:p w14:paraId="14798755" w14:textId="111F9207" w:rsidR="00AA589B" w:rsidRDefault="00AA589B" w:rsidP="00AA589B">
      <w:pPr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Figura</w:t>
      </w:r>
      <w:r w:rsidRPr="00013E5B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>S16:</w:t>
      </w:r>
      <w:r w:rsidRPr="00013E5B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 xml:space="preserve">Pluviometria mensal e o total de chuva do período úmido – comparação entre ano 1 e ano 2 </w:t>
      </w:r>
    </w:p>
    <w:p w14:paraId="1549737D" w14:textId="63711DDF" w:rsidR="00AA589B" w:rsidRDefault="00AA589B" w:rsidP="00AA589B">
      <w:pPr>
        <w:jc w:val="center"/>
        <w:rPr>
          <w:rFonts w:cs="Arial"/>
          <w:sz w:val="16"/>
          <w:szCs w:val="16"/>
        </w:rPr>
      </w:pPr>
      <w:r>
        <w:rPr>
          <w:noProof/>
        </w:rPr>
        <w:drawing>
          <wp:inline distT="0" distB="0" distL="0" distR="0" wp14:anchorId="390264DA" wp14:editId="4B6E59A0">
            <wp:extent cx="3314700" cy="2148840"/>
            <wp:effectExtent l="0" t="0" r="0" b="3810"/>
            <wp:docPr id="32" name="Chart 32">
              <a:extLst xmlns:a="http://schemas.openxmlformats.org/drawingml/2006/main">
                <a:ext uri="{FF2B5EF4-FFF2-40B4-BE49-F238E27FC236}">
                  <a16:creationId xmlns:a16="http://schemas.microsoft.com/office/drawing/2014/main" id="{031C7B06-AF89-4EB4-BBC5-1EFE1E37973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p w14:paraId="0593F08C" w14:textId="77777777" w:rsidR="00AA589B" w:rsidRDefault="00AA589B" w:rsidP="00AA589B">
      <w:pPr>
        <w:jc w:val="center"/>
        <w:rPr>
          <w:rFonts w:cs="Arial"/>
          <w:sz w:val="16"/>
          <w:szCs w:val="16"/>
        </w:rPr>
      </w:pPr>
    </w:p>
    <w:p w14:paraId="3DE0514F" w14:textId="2C7CC6EC" w:rsidR="00AA589B" w:rsidRDefault="00AA589B" w:rsidP="00AA589B">
      <w:pPr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Figura</w:t>
      </w:r>
      <w:r w:rsidRPr="00013E5B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>S17:</w:t>
      </w:r>
      <w:r w:rsidRPr="00013E5B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 xml:space="preserve">Pluviometria mensal e o total de chuva do período úmido – comparação entre ano 1 e ano 2 </w:t>
      </w:r>
    </w:p>
    <w:p w14:paraId="619C27CD" w14:textId="77777777" w:rsidR="00AA589B" w:rsidRDefault="00AA589B" w:rsidP="00AA589B">
      <w:pPr>
        <w:jc w:val="center"/>
        <w:rPr>
          <w:rFonts w:cs="Arial"/>
          <w:sz w:val="16"/>
          <w:szCs w:val="16"/>
        </w:rPr>
      </w:pPr>
      <w:r>
        <w:rPr>
          <w:noProof/>
        </w:rPr>
        <w:lastRenderedPageBreak/>
        <w:drawing>
          <wp:inline distT="0" distB="0" distL="0" distR="0" wp14:anchorId="60B36CCD" wp14:editId="720133A4">
            <wp:extent cx="3291840" cy="2118360"/>
            <wp:effectExtent l="0" t="0" r="3810" b="15240"/>
            <wp:docPr id="20" name="Chart 20">
              <a:extLst xmlns:a="http://schemas.openxmlformats.org/drawingml/2006/main">
                <a:ext uri="{FF2B5EF4-FFF2-40B4-BE49-F238E27FC236}">
                  <a16:creationId xmlns:a16="http://schemas.microsoft.com/office/drawing/2014/main" id="{A5AAC913-F1C7-41F0-B7AA-253157C79A9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14:paraId="3EAFD716" w14:textId="77777777" w:rsidR="00AA589B" w:rsidRDefault="00AA589B" w:rsidP="00AA589B">
      <w:pPr>
        <w:jc w:val="center"/>
        <w:rPr>
          <w:rFonts w:cs="Arial"/>
          <w:sz w:val="16"/>
          <w:szCs w:val="16"/>
        </w:rPr>
      </w:pPr>
    </w:p>
    <w:p w14:paraId="7ADB4B3E" w14:textId="0603612F" w:rsidR="00AA589B" w:rsidRDefault="00AA589B" w:rsidP="00AA589B">
      <w:pPr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Figura</w:t>
      </w:r>
      <w:r w:rsidRPr="00013E5B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>S18:</w:t>
      </w:r>
      <w:r w:rsidRPr="00013E5B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>Pluviometria mensal e o total de chuva do período úmido – comparação entre ano 1 e ano 2</w:t>
      </w:r>
    </w:p>
    <w:p w14:paraId="49E28B13" w14:textId="08B95AAA" w:rsidR="00AA589B" w:rsidRDefault="00AA589B" w:rsidP="00AA589B">
      <w:pPr>
        <w:jc w:val="center"/>
        <w:rPr>
          <w:rFonts w:cs="Arial"/>
          <w:sz w:val="16"/>
          <w:szCs w:val="16"/>
        </w:rPr>
      </w:pPr>
      <w:r>
        <w:rPr>
          <w:noProof/>
        </w:rPr>
        <w:drawing>
          <wp:inline distT="0" distB="0" distL="0" distR="0" wp14:anchorId="69B8DEC8" wp14:editId="02DA3895">
            <wp:extent cx="3329940" cy="1889760"/>
            <wp:effectExtent l="0" t="0" r="3810" b="15240"/>
            <wp:docPr id="17" name="Chart 17">
              <a:extLst xmlns:a="http://schemas.openxmlformats.org/drawingml/2006/main">
                <a:ext uri="{FF2B5EF4-FFF2-40B4-BE49-F238E27FC236}">
                  <a16:creationId xmlns:a16="http://schemas.microsoft.com/office/drawing/2014/main" id="{FA296794-FB27-4787-A7AA-716F7E0C758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  <w:r>
        <w:rPr>
          <w:rFonts w:cs="Arial"/>
          <w:sz w:val="16"/>
          <w:szCs w:val="16"/>
        </w:rPr>
        <w:t xml:space="preserve"> </w:t>
      </w:r>
    </w:p>
    <w:p w14:paraId="49D7D785" w14:textId="77777777" w:rsidR="00AA589B" w:rsidRDefault="00AA589B" w:rsidP="00AA589B">
      <w:pPr>
        <w:jc w:val="center"/>
        <w:rPr>
          <w:rFonts w:cs="Arial"/>
          <w:sz w:val="16"/>
          <w:szCs w:val="16"/>
        </w:rPr>
      </w:pPr>
    </w:p>
    <w:p w14:paraId="12FE33FE" w14:textId="6334C3ED" w:rsidR="00AA589B" w:rsidRDefault="00AA589B" w:rsidP="00AA589B">
      <w:pPr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Figura</w:t>
      </w:r>
      <w:r w:rsidRPr="00013E5B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>S19:</w:t>
      </w:r>
      <w:r w:rsidRPr="00013E5B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 xml:space="preserve">Pluviometria mensal e o total de chuva do período úmido – comparação entre ano 1 e ano 2 </w:t>
      </w:r>
    </w:p>
    <w:p w14:paraId="18F07559" w14:textId="2BB7DA45" w:rsidR="003017C4" w:rsidRPr="00DB460F" w:rsidRDefault="00AA589B" w:rsidP="00AA589B">
      <w:pPr>
        <w:jc w:val="center"/>
      </w:pPr>
      <w:r>
        <w:rPr>
          <w:noProof/>
        </w:rPr>
        <w:drawing>
          <wp:inline distT="0" distB="0" distL="0" distR="0" wp14:anchorId="7AEB2C7D" wp14:editId="0F9E1B98">
            <wp:extent cx="3314700" cy="2019300"/>
            <wp:effectExtent l="0" t="0" r="0" b="0"/>
            <wp:docPr id="33" name="Chart 33">
              <a:extLst xmlns:a="http://schemas.openxmlformats.org/drawingml/2006/main">
                <a:ext uri="{FF2B5EF4-FFF2-40B4-BE49-F238E27FC236}">
                  <a16:creationId xmlns:a16="http://schemas.microsoft.com/office/drawing/2014/main" id="{E6D51258-B030-4878-8AB9-385B13DA72D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</wp:inline>
        </w:drawing>
      </w:r>
    </w:p>
    <w:p w14:paraId="2C2FEDC3" w14:textId="45C112F4" w:rsidR="003C67F7" w:rsidRDefault="003C67F7" w:rsidP="00303B81">
      <w:pPr>
        <w:widowControl w:val="0"/>
        <w:jc w:val="center"/>
        <w:rPr>
          <w:rFonts w:cs="Arial"/>
          <w:sz w:val="16"/>
          <w:szCs w:val="16"/>
        </w:rPr>
      </w:pPr>
    </w:p>
    <w:p w14:paraId="5D0659FC" w14:textId="77777777" w:rsidR="003C67F7" w:rsidRDefault="003C67F7" w:rsidP="003C67F7">
      <w:pPr>
        <w:widowControl w:val="0"/>
        <w:spacing w:before="0" w:line="240" w:lineRule="auto"/>
        <w:jc w:val="center"/>
        <w:rPr>
          <w:rFonts w:cs="Arial"/>
          <w:sz w:val="16"/>
          <w:szCs w:val="16"/>
        </w:rPr>
      </w:pPr>
    </w:p>
    <w:p w14:paraId="57B6EDF7" w14:textId="1E73A32E" w:rsidR="003C67F7" w:rsidRPr="00FA25DF" w:rsidRDefault="003C67F7" w:rsidP="003C67F7">
      <w:pPr>
        <w:widowControl w:val="0"/>
        <w:spacing w:before="0" w:line="240" w:lineRule="auto"/>
        <w:jc w:val="center"/>
        <w:rPr>
          <w:rFonts w:cs="Arial"/>
          <w:sz w:val="16"/>
          <w:szCs w:val="16"/>
        </w:rPr>
      </w:pPr>
      <w:r w:rsidRPr="0009397B">
        <w:rPr>
          <w:rFonts w:cs="Arial"/>
          <w:sz w:val="16"/>
          <w:szCs w:val="16"/>
        </w:rPr>
        <w:lastRenderedPageBreak/>
        <w:t>Figura S2</w:t>
      </w:r>
      <w:r>
        <w:rPr>
          <w:rFonts w:cs="Arial"/>
          <w:sz w:val="16"/>
          <w:szCs w:val="16"/>
        </w:rPr>
        <w:t>0</w:t>
      </w:r>
      <w:r w:rsidRPr="0009397B">
        <w:rPr>
          <w:rFonts w:cs="Arial"/>
          <w:sz w:val="16"/>
          <w:szCs w:val="16"/>
        </w:rPr>
        <w:t>: Curva-chave de sedimentos suspensos no P21, obtida com dados do PMBA (N=16).</w:t>
      </w:r>
    </w:p>
    <w:p w14:paraId="1FD3F945" w14:textId="77777777" w:rsidR="003C67F7" w:rsidRPr="00DB460F" w:rsidRDefault="003C67F7" w:rsidP="003C67F7">
      <w:pPr>
        <w:widowControl w:val="0"/>
        <w:spacing w:before="0" w:line="240" w:lineRule="auto"/>
        <w:jc w:val="center"/>
      </w:pPr>
      <w:r w:rsidRPr="00DB460F">
        <w:rPr>
          <w:noProof/>
          <w:lang w:eastAsia="pt-BR" w:bidi="pa-IN"/>
        </w:rPr>
        <w:drawing>
          <wp:inline distT="0" distB="0" distL="0" distR="0" wp14:anchorId="231FD393" wp14:editId="170463C1">
            <wp:extent cx="3600000" cy="3366672"/>
            <wp:effectExtent l="0" t="0" r="635" b="5715"/>
            <wp:docPr id="29" name="Image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3366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0E8C0F" w14:textId="77777777" w:rsidR="003C67F7" w:rsidRPr="00DB460F" w:rsidRDefault="003C67F7" w:rsidP="003C67F7">
      <w:pPr>
        <w:jc w:val="center"/>
        <w:rPr>
          <w:rFonts w:cstheme="minorHAnsi"/>
        </w:rPr>
      </w:pPr>
    </w:p>
    <w:p w14:paraId="1B00EE90" w14:textId="5547DACD" w:rsidR="003C67F7" w:rsidRDefault="003C67F7" w:rsidP="00303B81">
      <w:pPr>
        <w:widowControl w:val="0"/>
        <w:jc w:val="center"/>
        <w:rPr>
          <w:rFonts w:cs="Arial"/>
          <w:sz w:val="16"/>
          <w:szCs w:val="16"/>
        </w:rPr>
      </w:pPr>
    </w:p>
    <w:p w14:paraId="40A1C210" w14:textId="189EC69E" w:rsidR="003C67F7" w:rsidRDefault="003C67F7" w:rsidP="00303B81">
      <w:pPr>
        <w:widowControl w:val="0"/>
        <w:jc w:val="center"/>
        <w:rPr>
          <w:rFonts w:cs="Arial"/>
          <w:sz w:val="16"/>
          <w:szCs w:val="16"/>
        </w:rPr>
      </w:pPr>
    </w:p>
    <w:p w14:paraId="1E3656F8" w14:textId="25B32B15" w:rsidR="003C67F7" w:rsidRDefault="003C67F7" w:rsidP="00303B81">
      <w:pPr>
        <w:widowControl w:val="0"/>
        <w:jc w:val="center"/>
        <w:rPr>
          <w:rFonts w:cs="Arial"/>
          <w:sz w:val="16"/>
          <w:szCs w:val="16"/>
        </w:rPr>
      </w:pPr>
    </w:p>
    <w:p w14:paraId="658886F0" w14:textId="77777777" w:rsidR="003C67F7" w:rsidRDefault="003C67F7" w:rsidP="00303B81">
      <w:pPr>
        <w:widowControl w:val="0"/>
        <w:jc w:val="center"/>
        <w:rPr>
          <w:rFonts w:cs="Arial"/>
          <w:sz w:val="16"/>
          <w:szCs w:val="16"/>
        </w:rPr>
      </w:pPr>
    </w:p>
    <w:p w14:paraId="051DA317" w14:textId="77777777" w:rsidR="003C67F7" w:rsidRDefault="003C67F7" w:rsidP="00303B81">
      <w:pPr>
        <w:widowControl w:val="0"/>
        <w:jc w:val="center"/>
        <w:rPr>
          <w:rFonts w:cs="Arial"/>
          <w:sz w:val="16"/>
          <w:szCs w:val="16"/>
        </w:rPr>
      </w:pPr>
    </w:p>
    <w:p w14:paraId="1C6F3A71" w14:textId="473D600F" w:rsidR="00303B81" w:rsidRPr="00DB460F" w:rsidRDefault="00303B81" w:rsidP="004B2004">
      <w:pPr>
        <w:widowControl w:val="0"/>
        <w:jc w:val="center"/>
        <w:rPr>
          <w:rFonts w:cs="Arial"/>
          <w:sz w:val="16"/>
          <w:szCs w:val="16"/>
        </w:rPr>
      </w:pPr>
      <w:r w:rsidRPr="00DB460F">
        <w:rPr>
          <w:rFonts w:cs="Arial"/>
          <w:sz w:val="16"/>
          <w:szCs w:val="16"/>
        </w:rPr>
        <w:t xml:space="preserve">Tabela </w:t>
      </w:r>
      <w:r w:rsidR="00C44B5B" w:rsidRPr="00DB460F">
        <w:rPr>
          <w:rFonts w:cs="Arial"/>
          <w:sz w:val="16"/>
          <w:szCs w:val="16"/>
        </w:rPr>
        <w:t>S1</w:t>
      </w:r>
      <w:r w:rsidRPr="00DB460F">
        <w:rPr>
          <w:rFonts w:cs="Arial"/>
          <w:sz w:val="16"/>
          <w:szCs w:val="16"/>
        </w:rPr>
        <w:t>: Descargas sólidas estimadas no rio Doce, em Linhares, ponto P21.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5"/>
        <w:gridCol w:w="1359"/>
        <w:gridCol w:w="1134"/>
        <w:gridCol w:w="1560"/>
        <w:gridCol w:w="1842"/>
        <w:gridCol w:w="1418"/>
      </w:tblGrid>
      <w:tr w:rsidR="00303B81" w:rsidRPr="00DB460F" w14:paraId="6CEF0A48" w14:textId="77777777" w:rsidTr="00C44B5B">
        <w:trPr>
          <w:tblHeader/>
          <w:jc w:val="center"/>
        </w:trPr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1C0E3" w14:textId="77777777" w:rsidR="00303B81" w:rsidRPr="00DB460F" w:rsidRDefault="00303B81" w:rsidP="00762201">
            <w:pPr>
              <w:widowControl w:val="0"/>
              <w:spacing w:before="0"/>
              <w:jc w:val="center"/>
            </w:pPr>
            <w:r w:rsidRPr="00DB460F">
              <w:rPr>
                <w:rFonts w:cs="Arial"/>
                <w:szCs w:val="20"/>
              </w:rPr>
              <w:t>Campanha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1BB61" w14:textId="77777777" w:rsidR="00303B81" w:rsidRPr="00DB460F" w:rsidRDefault="00303B81" w:rsidP="00762201">
            <w:pPr>
              <w:widowControl w:val="0"/>
              <w:spacing w:before="0"/>
              <w:jc w:val="center"/>
            </w:pPr>
            <w:r w:rsidRPr="00DB460F">
              <w:rPr>
                <w:rFonts w:cs="Arial"/>
                <w:szCs w:val="20"/>
              </w:rPr>
              <w:t>Mês/Ano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E35E8" w14:textId="77777777" w:rsidR="00303B81" w:rsidRPr="00DB460F" w:rsidRDefault="00303B81" w:rsidP="00762201">
            <w:pPr>
              <w:widowControl w:val="0"/>
              <w:spacing w:before="0"/>
              <w:jc w:val="center"/>
            </w:pPr>
            <w:r w:rsidRPr="00DB460F">
              <w:rPr>
                <w:rFonts w:cs="Arial"/>
                <w:szCs w:val="20"/>
              </w:rPr>
              <w:t>Vazão (m</w:t>
            </w:r>
            <w:r w:rsidRPr="00DB460F">
              <w:rPr>
                <w:rFonts w:cs="Arial"/>
                <w:szCs w:val="20"/>
                <w:vertAlign w:val="superscript"/>
              </w:rPr>
              <w:t>3</w:t>
            </w:r>
            <w:r w:rsidRPr="00DB460F">
              <w:rPr>
                <w:rFonts w:cs="Arial"/>
                <w:szCs w:val="20"/>
              </w:rPr>
              <w:t>/s)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6CB91" w14:textId="77777777" w:rsidR="00303B81" w:rsidRPr="00DB460F" w:rsidRDefault="00303B81" w:rsidP="00762201">
            <w:pPr>
              <w:widowControl w:val="0"/>
              <w:spacing w:before="0"/>
              <w:jc w:val="center"/>
            </w:pPr>
            <w:r w:rsidRPr="00DB460F">
              <w:rPr>
                <w:rFonts w:cs="Arial"/>
                <w:szCs w:val="20"/>
              </w:rPr>
              <w:t>Descarga sólida de fundo (t/d)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C3BB1" w14:textId="77777777" w:rsidR="00303B81" w:rsidRPr="00DB460F" w:rsidRDefault="00303B81" w:rsidP="00762201">
            <w:pPr>
              <w:widowControl w:val="0"/>
              <w:spacing w:before="0"/>
              <w:jc w:val="center"/>
            </w:pPr>
            <w:r w:rsidRPr="00DB460F">
              <w:rPr>
                <w:rFonts w:cs="Arial"/>
                <w:szCs w:val="20"/>
              </w:rPr>
              <w:t xml:space="preserve"> Descarga sólida em suspensão (t/d)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1AA9BF" w14:textId="77777777" w:rsidR="00303B81" w:rsidRPr="00DB460F" w:rsidRDefault="00303B81" w:rsidP="00762201">
            <w:pPr>
              <w:widowControl w:val="0"/>
              <w:spacing w:before="0"/>
              <w:jc w:val="center"/>
            </w:pPr>
            <w:r w:rsidRPr="00DB460F">
              <w:rPr>
                <w:rFonts w:cs="Arial"/>
                <w:szCs w:val="20"/>
              </w:rPr>
              <w:t>Descarga sólida total (t/d)</w:t>
            </w:r>
          </w:p>
        </w:tc>
      </w:tr>
      <w:tr w:rsidR="00303B81" w:rsidRPr="00DB460F" w14:paraId="07778A4F" w14:textId="77777777" w:rsidTr="00762201">
        <w:trPr>
          <w:jc w:val="center"/>
        </w:trPr>
        <w:tc>
          <w:tcPr>
            <w:tcW w:w="1195" w:type="dxa"/>
            <w:tcBorders>
              <w:top w:val="single" w:sz="4" w:space="0" w:color="auto"/>
              <w:right w:val="single" w:sz="4" w:space="0" w:color="auto"/>
            </w:tcBorders>
          </w:tcPr>
          <w:p w14:paraId="296A5CC6" w14:textId="77777777" w:rsidR="00303B81" w:rsidRPr="00DB460F" w:rsidRDefault="00303B81" w:rsidP="00762201">
            <w:pPr>
              <w:widowControl w:val="0"/>
              <w:spacing w:before="0"/>
              <w:jc w:val="center"/>
            </w:pPr>
            <w:r w:rsidRPr="00DB460F">
              <w:t>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5F211" w14:textId="77777777" w:rsidR="00303B81" w:rsidRPr="00DB460F" w:rsidRDefault="00303B81" w:rsidP="00762201">
            <w:pPr>
              <w:widowControl w:val="0"/>
              <w:spacing w:before="0"/>
              <w:jc w:val="center"/>
              <w:rPr>
                <w:lang w:val="en-US"/>
              </w:rPr>
            </w:pPr>
            <w:r w:rsidRPr="00DB460F">
              <w:rPr>
                <w:rFonts w:cs="Arial"/>
                <w:szCs w:val="20"/>
                <w:lang w:val="en-US"/>
              </w:rPr>
              <w:t>Out/2018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D463B8" w14:textId="77777777" w:rsidR="00303B81" w:rsidRPr="00DB460F" w:rsidRDefault="00303B81" w:rsidP="00762201">
            <w:pPr>
              <w:widowControl w:val="0"/>
              <w:spacing w:before="0"/>
              <w:jc w:val="center"/>
            </w:pPr>
            <w:r w:rsidRPr="00DB460F">
              <w:rPr>
                <w:rFonts w:cs="Arial"/>
                <w:szCs w:val="20"/>
              </w:rPr>
              <w:t>244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A027944" w14:textId="77777777" w:rsidR="00303B81" w:rsidRPr="00DB460F" w:rsidRDefault="00303B81" w:rsidP="00762201">
            <w:pPr>
              <w:widowControl w:val="0"/>
              <w:spacing w:before="0"/>
              <w:jc w:val="center"/>
              <w:rPr>
                <w:rFonts w:cs="Arial"/>
                <w:szCs w:val="20"/>
              </w:rPr>
            </w:pPr>
            <w:r w:rsidRPr="00DB460F">
              <w:rPr>
                <w:rFonts w:cs="Arial"/>
                <w:szCs w:val="20"/>
              </w:rPr>
              <w:t>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BF2DD13" w14:textId="77777777" w:rsidR="00303B81" w:rsidRPr="00DB460F" w:rsidRDefault="00303B81" w:rsidP="00762201">
            <w:pPr>
              <w:widowControl w:val="0"/>
              <w:spacing w:before="0"/>
              <w:jc w:val="center"/>
              <w:rPr>
                <w:rFonts w:cs="Arial"/>
                <w:szCs w:val="20"/>
              </w:rPr>
            </w:pPr>
            <w:r w:rsidRPr="00DB460F">
              <w:rPr>
                <w:rFonts w:cs="Arial"/>
                <w:szCs w:val="20"/>
              </w:rPr>
              <w:t>181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6F1804A8" w14:textId="77777777" w:rsidR="00303B81" w:rsidRPr="00DB460F" w:rsidRDefault="00303B81" w:rsidP="00762201">
            <w:pPr>
              <w:widowControl w:val="0"/>
              <w:spacing w:before="0"/>
              <w:jc w:val="center"/>
              <w:rPr>
                <w:rFonts w:cs="Arial"/>
                <w:szCs w:val="20"/>
              </w:rPr>
            </w:pPr>
            <w:r w:rsidRPr="00DB460F">
              <w:rPr>
                <w:rFonts w:cs="Arial"/>
                <w:szCs w:val="20"/>
              </w:rPr>
              <w:t>240</w:t>
            </w:r>
          </w:p>
        </w:tc>
      </w:tr>
      <w:tr w:rsidR="00303B81" w:rsidRPr="00DB460F" w14:paraId="5DD9F903" w14:textId="77777777" w:rsidTr="00762201">
        <w:trPr>
          <w:jc w:val="center"/>
        </w:trPr>
        <w:tc>
          <w:tcPr>
            <w:tcW w:w="1195" w:type="dxa"/>
            <w:tcBorders>
              <w:right w:val="single" w:sz="4" w:space="0" w:color="auto"/>
            </w:tcBorders>
          </w:tcPr>
          <w:p w14:paraId="1001B41F" w14:textId="77777777" w:rsidR="00303B81" w:rsidRPr="00DB460F" w:rsidRDefault="00303B81" w:rsidP="00762201">
            <w:pPr>
              <w:widowControl w:val="0"/>
              <w:spacing w:before="0"/>
              <w:jc w:val="center"/>
            </w:pPr>
            <w:r w:rsidRPr="00DB460F">
              <w:t>2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7BE50" w14:textId="77777777" w:rsidR="00303B81" w:rsidRPr="00DB460F" w:rsidRDefault="00303B81" w:rsidP="00762201">
            <w:pPr>
              <w:widowControl w:val="0"/>
              <w:spacing w:before="0"/>
              <w:jc w:val="center"/>
              <w:rPr>
                <w:lang w:val="en-US"/>
              </w:rPr>
            </w:pPr>
            <w:r w:rsidRPr="00DB460F">
              <w:rPr>
                <w:rFonts w:cs="Arial"/>
                <w:szCs w:val="20"/>
                <w:lang w:val="en-US"/>
              </w:rPr>
              <w:t>Nov/2018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22FCCD9E" w14:textId="77777777" w:rsidR="00303B81" w:rsidRPr="00DB460F" w:rsidRDefault="00303B81" w:rsidP="00762201">
            <w:pPr>
              <w:widowControl w:val="0"/>
              <w:spacing w:before="0"/>
              <w:jc w:val="center"/>
            </w:pPr>
            <w:r w:rsidRPr="00DB460F">
              <w:rPr>
                <w:rFonts w:cs="Arial"/>
                <w:szCs w:val="20"/>
              </w:rPr>
              <w:t>523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768F5F9" w14:textId="77777777" w:rsidR="00303B81" w:rsidRPr="00DB460F" w:rsidRDefault="00303B81" w:rsidP="00762201">
            <w:pPr>
              <w:widowControl w:val="0"/>
              <w:spacing w:before="0"/>
              <w:jc w:val="center"/>
              <w:rPr>
                <w:rFonts w:cs="Arial"/>
                <w:szCs w:val="20"/>
              </w:rPr>
            </w:pPr>
            <w:r w:rsidRPr="00DB460F">
              <w:rPr>
                <w:rFonts w:cs="Arial"/>
                <w:szCs w:val="20"/>
              </w:rPr>
              <w:t>972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0B1278C" w14:textId="77777777" w:rsidR="00303B81" w:rsidRPr="00DB460F" w:rsidRDefault="00303B81" w:rsidP="00762201">
            <w:pPr>
              <w:widowControl w:val="0"/>
              <w:spacing w:before="0"/>
              <w:jc w:val="center"/>
              <w:rPr>
                <w:rFonts w:cs="Arial"/>
                <w:szCs w:val="20"/>
              </w:rPr>
            </w:pPr>
            <w:r w:rsidRPr="00DB460F">
              <w:rPr>
                <w:rFonts w:cs="Arial"/>
                <w:szCs w:val="20"/>
              </w:rPr>
              <w:t>533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57471ABF" w14:textId="77777777" w:rsidR="00303B81" w:rsidRPr="00DB460F" w:rsidRDefault="00303B81" w:rsidP="00762201">
            <w:pPr>
              <w:widowControl w:val="0"/>
              <w:spacing w:before="0"/>
              <w:jc w:val="center"/>
              <w:rPr>
                <w:rFonts w:cs="Arial"/>
                <w:szCs w:val="20"/>
              </w:rPr>
            </w:pPr>
            <w:r w:rsidRPr="00DB460F">
              <w:rPr>
                <w:rFonts w:cs="Arial"/>
                <w:szCs w:val="20"/>
              </w:rPr>
              <w:t>3.358</w:t>
            </w:r>
          </w:p>
        </w:tc>
      </w:tr>
      <w:tr w:rsidR="00303B81" w:rsidRPr="00DB460F" w14:paraId="26ABA917" w14:textId="77777777" w:rsidTr="00762201">
        <w:trPr>
          <w:jc w:val="center"/>
        </w:trPr>
        <w:tc>
          <w:tcPr>
            <w:tcW w:w="1195" w:type="dxa"/>
            <w:tcBorders>
              <w:right w:val="single" w:sz="4" w:space="0" w:color="auto"/>
            </w:tcBorders>
          </w:tcPr>
          <w:p w14:paraId="0E32C9F3" w14:textId="77777777" w:rsidR="00303B81" w:rsidRPr="00DB460F" w:rsidRDefault="00303B81" w:rsidP="00762201">
            <w:pPr>
              <w:widowControl w:val="0"/>
              <w:spacing w:before="0"/>
              <w:jc w:val="center"/>
            </w:pPr>
            <w:r w:rsidRPr="00DB460F">
              <w:t>3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2B4B" w14:textId="77777777" w:rsidR="00303B81" w:rsidRPr="00DB460F" w:rsidRDefault="00303B81" w:rsidP="00762201">
            <w:pPr>
              <w:widowControl w:val="0"/>
              <w:spacing w:before="0"/>
              <w:jc w:val="center"/>
              <w:rPr>
                <w:lang w:val="en-US"/>
              </w:rPr>
            </w:pPr>
            <w:r w:rsidRPr="00DB460F">
              <w:rPr>
                <w:rFonts w:cs="Arial"/>
                <w:szCs w:val="20"/>
                <w:lang w:val="en-US"/>
              </w:rPr>
              <w:t>Dez/2018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62DBC90A" w14:textId="77777777" w:rsidR="00303B81" w:rsidRPr="00DB460F" w:rsidRDefault="00303B81" w:rsidP="00762201">
            <w:pPr>
              <w:widowControl w:val="0"/>
              <w:spacing w:before="0"/>
              <w:jc w:val="center"/>
            </w:pPr>
            <w:r w:rsidRPr="00DB460F">
              <w:rPr>
                <w:rFonts w:cs="Arial"/>
                <w:szCs w:val="20"/>
              </w:rPr>
              <w:t>891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4BC7AF2" w14:textId="77777777" w:rsidR="00303B81" w:rsidRPr="00DB460F" w:rsidRDefault="00303B81" w:rsidP="00762201">
            <w:pPr>
              <w:widowControl w:val="0"/>
              <w:spacing w:before="0"/>
              <w:jc w:val="center"/>
              <w:rPr>
                <w:rFonts w:cs="Arial"/>
                <w:szCs w:val="20"/>
              </w:rPr>
            </w:pPr>
            <w:r w:rsidRPr="00DB460F">
              <w:rPr>
                <w:rFonts w:cs="Arial"/>
                <w:szCs w:val="20"/>
              </w:rPr>
              <w:t>2.023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DC5687C" w14:textId="77777777" w:rsidR="00303B81" w:rsidRPr="00DB460F" w:rsidRDefault="00303B81" w:rsidP="00762201">
            <w:pPr>
              <w:widowControl w:val="0"/>
              <w:spacing w:before="0"/>
              <w:jc w:val="center"/>
              <w:rPr>
                <w:rFonts w:cs="Arial"/>
                <w:szCs w:val="20"/>
              </w:rPr>
            </w:pPr>
            <w:r w:rsidRPr="00DB460F">
              <w:rPr>
                <w:rFonts w:cs="Arial"/>
                <w:szCs w:val="20"/>
              </w:rPr>
              <w:t>3.823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49463D54" w14:textId="77777777" w:rsidR="00303B81" w:rsidRPr="00DB460F" w:rsidRDefault="00303B81" w:rsidP="00762201">
            <w:pPr>
              <w:widowControl w:val="0"/>
              <w:spacing w:before="0"/>
              <w:jc w:val="center"/>
              <w:rPr>
                <w:rFonts w:cs="Arial"/>
                <w:szCs w:val="20"/>
              </w:rPr>
            </w:pPr>
            <w:r w:rsidRPr="00DB460F">
              <w:rPr>
                <w:rFonts w:cs="Arial"/>
                <w:szCs w:val="20"/>
              </w:rPr>
              <w:t>7.213</w:t>
            </w:r>
          </w:p>
        </w:tc>
      </w:tr>
      <w:tr w:rsidR="00303B81" w:rsidRPr="00DB460F" w14:paraId="4DB2B0B9" w14:textId="77777777" w:rsidTr="00762201">
        <w:trPr>
          <w:jc w:val="center"/>
        </w:trPr>
        <w:tc>
          <w:tcPr>
            <w:tcW w:w="1195" w:type="dxa"/>
            <w:tcBorders>
              <w:right w:val="single" w:sz="4" w:space="0" w:color="auto"/>
            </w:tcBorders>
          </w:tcPr>
          <w:p w14:paraId="2282AE93" w14:textId="77777777" w:rsidR="00303B81" w:rsidRPr="00DB460F" w:rsidRDefault="00303B81" w:rsidP="00762201">
            <w:pPr>
              <w:widowControl w:val="0"/>
              <w:spacing w:before="0"/>
              <w:jc w:val="center"/>
            </w:pPr>
            <w:r w:rsidRPr="00DB460F">
              <w:t>4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015E" w14:textId="77777777" w:rsidR="00303B81" w:rsidRPr="00DB460F" w:rsidRDefault="00303B81" w:rsidP="00762201">
            <w:pPr>
              <w:widowControl w:val="0"/>
              <w:spacing w:before="0"/>
              <w:jc w:val="center"/>
              <w:rPr>
                <w:lang w:val="en-US"/>
              </w:rPr>
            </w:pPr>
            <w:r w:rsidRPr="00DB460F">
              <w:rPr>
                <w:rFonts w:cs="Arial"/>
                <w:szCs w:val="20"/>
                <w:lang w:val="en-US"/>
              </w:rPr>
              <w:t>Jan/2019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05F11CF6" w14:textId="77777777" w:rsidR="00303B81" w:rsidRPr="00DB460F" w:rsidRDefault="00303B81" w:rsidP="00762201">
            <w:pPr>
              <w:widowControl w:val="0"/>
              <w:spacing w:before="0"/>
              <w:jc w:val="center"/>
            </w:pPr>
            <w:r w:rsidRPr="00DB460F">
              <w:rPr>
                <w:rFonts w:cs="Arial"/>
                <w:szCs w:val="20"/>
              </w:rPr>
              <w:t>392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DF0CA7C" w14:textId="77777777" w:rsidR="00303B81" w:rsidRPr="00DB460F" w:rsidRDefault="00303B81" w:rsidP="00762201">
            <w:pPr>
              <w:widowControl w:val="0"/>
              <w:spacing w:before="0"/>
              <w:jc w:val="center"/>
              <w:rPr>
                <w:rFonts w:cs="Arial"/>
                <w:szCs w:val="20"/>
              </w:rPr>
            </w:pPr>
            <w:r w:rsidRPr="00DB460F">
              <w:rPr>
                <w:rFonts w:cs="Arial"/>
                <w:szCs w:val="20"/>
              </w:rPr>
              <w:t>404,1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994A49A" w14:textId="77777777" w:rsidR="00303B81" w:rsidRPr="00DB460F" w:rsidRDefault="00303B81" w:rsidP="00762201">
            <w:pPr>
              <w:widowControl w:val="0"/>
              <w:spacing w:before="0"/>
              <w:jc w:val="center"/>
              <w:rPr>
                <w:rFonts w:cs="Arial"/>
                <w:szCs w:val="20"/>
              </w:rPr>
            </w:pPr>
            <w:r w:rsidRPr="00DB460F">
              <w:rPr>
                <w:rFonts w:cs="Arial"/>
                <w:szCs w:val="20"/>
              </w:rPr>
              <w:t>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067B9292" w14:textId="77777777" w:rsidR="00303B81" w:rsidRPr="00DB460F" w:rsidRDefault="00303B81" w:rsidP="00762201">
            <w:pPr>
              <w:widowControl w:val="0"/>
              <w:spacing w:before="0"/>
              <w:jc w:val="center"/>
              <w:rPr>
                <w:rFonts w:cs="Arial"/>
                <w:szCs w:val="20"/>
              </w:rPr>
            </w:pPr>
            <w:r w:rsidRPr="00DB460F">
              <w:rPr>
                <w:rFonts w:cs="Arial"/>
                <w:szCs w:val="20"/>
              </w:rPr>
              <w:t>960</w:t>
            </w:r>
          </w:p>
        </w:tc>
      </w:tr>
      <w:tr w:rsidR="00303B81" w:rsidRPr="00DB460F" w14:paraId="7E630E8B" w14:textId="77777777" w:rsidTr="00762201">
        <w:trPr>
          <w:jc w:val="center"/>
        </w:trPr>
        <w:tc>
          <w:tcPr>
            <w:tcW w:w="1195" w:type="dxa"/>
            <w:tcBorders>
              <w:right w:val="single" w:sz="4" w:space="0" w:color="auto"/>
            </w:tcBorders>
          </w:tcPr>
          <w:p w14:paraId="5B328033" w14:textId="77777777" w:rsidR="00303B81" w:rsidRPr="00DB460F" w:rsidRDefault="00303B81" w:rsidP="00762201">
            <w:pPr>
              <w:widowControl w:val="0"/>
              <w:spacing w:before="0"/>
              <w:jc w:val="center"/>
            </w:pPr>
            <w:r w:rsidRPr="00DB460F">
              <w:t>5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F9F2" w14:textId="77777777" w:rsidR="00303B81" w:rsidRPr="00DB460F" w:rsidRDefault="00303B81" w:rsidP="00762201">
            <w:pPr>
              <w:widowControl w:val="0"/>
              <w:spacing w:before="0"/>
              <w:jc w:val="center"/>
              <w:rPr>
                <w:lang w:val="en-US"/>
              </w:rPr>
            </w:pPr>
            <w:proofErr w:type="spellStart"/>
            <w:r w:rsidRPr="00DB460F">
              <w:rPr>
                <w:rFonts w:cs="Arial"/>
                <w:szCs w:val="20"/>
                <w:lang w:val="en-US"/>
              </w:rPr>
              <w:t>Fev</w:t>
            </w:r>
            <w:proofErr w:type="spellEnd"/>
            <w:r w:rsidRPr="00DB460F">
              <w:rPr>
                <w:rFonts w:cs="Arial"/>
                <w:szCs w:val="20"/>
                <w:lang w:val="en-US"/>
              </w:rPr>
              <w:t>/2019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5EBD9573" w14:textId="77777777" w:rsidR="00303B81" w:rsidRPr="00DB460F" w:rsidRDefault="00303B81" w:rsidP="00762201">
            <w:pPr>
              <w:widowControl w:val="0"/>
              <w:spacing w:before="0"/>
              <w:jc w:val="center"/>
            </w:pPr>
            <w:r w:rsidRPr="00DB460F">
              <w:rPr>
                <w:rFonts w:cs="Arial"/>
                <w:szCs w:val="20"/>
              </w:rPr>
              <w:t>536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A1B4322" w14:textId="77777777" w:rsidR="00303B81" w:rsidRPr="00DB460F" w:rsidRDefault="00303B81" w:rsidP="00762201">
            <w:pPr>
              <w:widowControl w:val="0"/>
              <w:spacing w:before="0"/>
              <w:jc w:val="center"/>
              <w:rPr>
                <w:rFonts w:cs="Arial"/>
                <w:szCs w:val="20"/>
              </w:rPr>
            </w:pPr>
            <w:r w:rsidRPr="00DB460F">
              <w:rPr>
                <w:rFonts w:cs="Arial"/>
                <w:szCs w:val="20"/>
              </w:rPr>
              <w:t>3.031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EB2778" w14:textId="77777777" w:rsidR="00303B81" w:rsidRPr="00DB460F" w:rsidRDefault="00303B81" w:rsidP="00762201">
            <w:pPr>
              <w:widowControl w:val="0"/>
              <w:spacing w:before="0"/>
              <w:jc w:val="center"/>
              <w:rPr>
                <w:rFonts w:cs="Arial"/>
                <w:szCs w:val="20"/>
              </w:rPr>
            </w:pPr>
            <w:r w:rsidRPr="00DB460F">
              <w:rPr>
                <w:rFonts w:cs="Arial"/>
                <w:szCs w:val="20"/>
              </w:rPr>
              <w:t>951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425628AB" w14:textId="77777777" w:rsidR="00303B81" w:rsidRPr="00DB460F" w:rsidRDefault="00303B81" w:rsidP="00762201">
            <w:pPr>
              <w:widowControl w:val="0"/>
              <w:spacing w:before="0"/>
              <w:jc w:val="center"/>
              <w:rPr>
                <w:rFonts w:cs="Arial"/>
                <w:szCs w:val="20"/>
              </w:rPr>
            </w:pPr>
            <w:r w:rsidRPr="00DB460F">
              <w:rPr>
                <w:rFonts w:cs="Arial"/>
                <w:szCs w:val="20"/>
              </w:rPr>
              <w:t>7.886</w:t>
            </w:r>
          </w:p>
        </w:tc>
      </w:tr>
      <w:tr w:rsidR="00303B81" w:rsidRPr="00DB460F" w14:paraId="6806AB5E" w14:textId="77777777" w:rsidTr="00762201">
        <w:trPr>
          <w:jc w:val="center"/>
        </w:trPr>
        <w:tc>
          <w:tcPr>
            <w:tcW w:w="1195" w:type="dxa"/>
            <w:tcBorders>
              <w:right w:val="single" w:sz="4" w:space="0" w:color="auto"/>
            </w:tcBorders>
          </w:tcPr>
          <w:p w14:paraId="3931F650" w14:textId="77777777" w:rsidR="00303B81" w:rsidRPr="00DB460F" w:rsidRDefault="00303B81" w:rsidP="00762201">
            <w:pPr>
              <w:widowControl w:val="0"/>
              <w:spacing w:before="0"/>
              <w:jc w:val="center"/>
            </w:pPr>
            <w:r w:rsidRPr="00DB460F">
              <w:t>6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32CE" w14:textId="77777777" w:rsidR="00303B81" w:rsidRPr="00DB460F" w:rsidRDefault="00303B81" w:rsidP="00762201">
            <w:pPr>
              <w:widowControl w:val="0"/>
              <w:spacing w:before="0"/>
              <w:jc w:val="center"/>
            </w:pPr>
            <w:r w:rsidRPr="00DB460F">
              <w:rPr>
                <w:rFonts w:cs="Arial"/>
                <w:szCs w:val="20"/>
              </w:rPr>
              <w:t>Mar/2019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7780D735" w14:textId="77777777" w:rsidR="00303B81" w:rsidRPr="00DB460F" w:rsidRDefault="00303B81" w:rsidP="00762201">
            <w:pPr>
              <w:widowControl w:val="0"/>
              <w:spacing w:before="0"/>
              <w:jc w:val="center"/>
            </w:pPr>
            <w:r w:rsidRPr="00DB460F">
              <w:rPr>
                <w:rFonts w:cs="Arial"/>
                <w:szCs w:val="20"/>
              </w:rPr>
              <w:t>319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4CD0C4F" w14:textId="77777777" w:rsidR="00303B81" w:rsidRPr="00DB460F" w:rsidRDefault="00303B81" w:rsidP="00762201">
            <w:pPr>
              <w:widowControl w:val="0"/>
              <w:spacing w:before="0"/>
              <w:jc w:val="center"/>
              <w:rPr>
                <w:rFonts w:cs="Arial"/>
                <w:szCs w:val="20"/>
              </w:rPr>
            </w:pPr>
            <w:r w:rsidRPr="00DB460F">
              <w:rPr>
                <w:rFonts w:cs="Arial"/>
                <w:szCs w:val="20"/>
              </w:rPr>
              <w:t>178,8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95DF682" w14:textId="77777777" w:rsidR="00303B81" w:rsidRPr="00DB460F" w:rsidRDefault="00303B81" w:rsidP="00762201">
            <w:pPr>
              <w:widowControl w:val="0"/>
              <w:spacing w:before="0"/>
              <w:jc w:val="center"/>
              <w:rPr>
                <w:rFonts w:cs="Arial"/>
                <w:szCs w:val="20"/>
              </w:rPr>
            </w:pPr>
            <w:r w:rsidRPr="00DB460F">
              <w:rPr>
                <w:rFonts w:cs="Arial"/>
                <w:szCs w:val="20"/>
              </w:rPr>
              <w:t>280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54C6C1D3" w14:textId="77777777" w:rsidR="00303B81" w:rsidRPr="00DB460F" w:rsidRDefault="00303B81" w:rsidP="00762201">
            <w:pPr>
              <w:widowControl w:val="0"/>
              <w:spacing w:before="0"/>
              <w:jc w:val="center"/>
              <w:rPr>
                <w:rFonts w:cs="Arial"/>
                <w:szCs w:val="20"/>
              </w:rPr>
            </w:pPr>
            <w:r w:rsidRPr="00DB460F">
              <w:rPr>
                <w:rFonts w:cs="Arial"/>
                <w:szCs w:val="20"/>
              </w:rPr>
              <w:t>1.447,9</w:t>
            </w:r>
          </w:p>
        </w:tc>
      </w:tr>
      <w:tr w:rsidR="00303B81" w:rsidRPr="00DB460F" w14:paraId="757DA74A" w14:textId="77777777" w:rsidTr="00762201">
        <w:trPr>
          <w:jc w:val="center"/>
        </w:trPr>
        <w:tc>
          <w:tcPr>
            <w:tcW w:w="1195" w:type="dxa"/>
            <w:tcBorders>
              <w:right w:val="single" w:sz="4" w:space="0" w:color="auto"/>
            </w:tcBorders>
          </w:tcPr>
          <w:p w14:paraId="62E92EAE" w14:textId="77777777" w:rsidR="00303B81" w:rsidRPr="00DB460F" w:rsidRDefault="00303B81" w:rsidP="00762201">
            <w:pPr>
              <w:widowControl w:val="0"/>
              <w:spacing w:before="0"/>
              <w:jc w:val="center"/>
            </w:pPr>
            <w:r w:rsidRPr="00DB460F">
              <w:t>7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BAE1" w14:textId="77777777" w:rsidR="00303B81" w:rsidRPr="00DB460F" w:rsidRDefault="00303B81" w:rsidP="00762201">
            <w:pPr>
              <w:widowControl w:val="0"/>
              <w:spacing w:before="0"/>
              <w:jc w:val="center"/>
            </w:pPr>
            <w:proofErr w:type="spellStart"/>
            <w:r w:rsidRPr="00DB460F">
              <w:rPr>
                <w:rFonts w:cs="Arial"/>
                <w:szCs w:val="20"/>
              </w:rPr>
              <w:t>Abr</w:t>
            </w:r>
            <w:proofErr w:type="spellEnd"/>
            <w:r w:rsidRPr="00DB460F">
              <w:rPr>
                <w:rFonts w:cs="Arial"/>
                <w:szCs w:val="20"/>
              </w:rPr>
              <w:t>/2019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64FE1244" w14:textId="77777777" w:rsidR="00303B81" w:rsidRPr="00DB460F" w:rsidRDefault="00303B81" w:rsidP="00762201">
            <w:pPr>
              <w:widowControl w:val="0"/>
              <w:spacing w:before="0"/>
              <w:jc w:val="center"/>
            </w:pPr>
            <w:r w:rsidRPr="00DB460F">
              <w:rPr>
                <w:rFonts w:cs="Arial"/>
                <w:szCs w:val="20"/>
              </w:rPr>
              <w:t>414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20FB451" w14:textId="77777777" w:rsidR="00303B81" w:rsidRPr="00DB460F" w:rsidRDefault="00303B81" w:rsidP="00762201">
            <w:pPr>
              <w:widowControl w:val="0"/>
              <w:spacing w:before="0"/>
              <w:jc w:val="center"/>
              <w:rPr>
                <w:rFonts w:cs="Arial"/>
                <w:szCs w:val="20"/>
              </w:rPr>
            </w:pPr>
            <w:r w:rsidRPr="00DB460F">
              <w:rPr>
                <w:rFonts w:cs="Arial"/>
                <w:szCs w:val="20"/>
              </w:rPr>
              <w:t>56,7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F853356" w14:textId="77777777" w:rsidR="00303B81" w:rsidRPr="00DB460F" w:rsidRDefault="00303B81" w:rsidP="00762201">
            <w:pPr>
              <w:widowControl w:val="0"/>
              <w:spacing w:before="0"/>
              <w:jc w:val="center"/>
              <w:rPr>
                <w:rFonts w:cs="Arial"/>
                <w:szCs w:val="20"/>
              </w:rPr>
            </w:pPr>
            <w:r w:rsidRPr="00DB460F">
              <w:rPr>
                <w:rFonts w:cs="Arial"/>
                <w:szCs w:val="20"/>
              </w:rPr>
              <w:t>391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240F2EA8" w14:textId="77777777" w:rsidR="00303B81" w:rsidRPr="00DB460F" w:rsidRDefault="00303B81" w:rsidP="00762201">
            <w:pPr>
              <w:widowControl w:val="0"/>
              <w:spacing w:before="0"/>
              <w:jc w:val="center"/>
              <w:rPr>
                <w:rFonts w:cs="Arial"/>
                <w:szCs w:val="20"/>
              </w:rPr>
            </w:pPr>
            <w:r w:rsidRPr="00DB460F">
              <w:rPr>
                <w:rFonts w:cs="Arial"/>
                <w:szCs w:val="20"/>
              </w:rPr>
              <w:t>518</w:t>
            </w:r>
          </w:p>
        </w:tc>
      </w:tr>
      <w:tr w:rsidR="00303B81" w:rsidRPr="00DB460F" w14:paraId="16D72FFA" w14:textId="77777777" w:rsidTr="00762201">
        <w:trPr>
          <w:jc w:val="center"/>
        </w:trPr>
        <w:tc>
          <w:tcPr>
            <w:tcW w:w="1195" w:type="dxa"/>
            <w:tcBorders>
              <w:right w:val="single" w:sz="4" w:space="0" w:color="auto"/>
            </w:tcBorders>
          </w:tcPr>
          <w:p w14:paraId="7087ADED" w14:textId="77777777" w:rsidR="00303B81" w:rsidRPr="00DB460F" w:rsidRDefault="00303B81" w:rsidP="00762201">
            <w:pPr>
              <w:widowControl w:val="0"/>
              <w:spacing w:before="0"/>
              <w:jc w:val="center"/>
            </w:pPr>
            <w:r w:rsidRPr="00DB460F">
              <w:t>8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85A9B" w14:textId="77777777" w:rsidR="00303B81" w:rsidRPr="00DB460F" w:rsidRDefault="00303B81" w:rsidP="00762201">
            <w:pPr>
              <w:widowControl w:val="0"/>
              <w:spacing w:before="0"/>
              <w:jc w:val="center"/>
            </w:pPr>
            <w:r w:rsidRPr="00DB460F">
              <w:rPr>
                <w:rFonts w:cs="Arial"/>
                <w:szCs w:val="20"/>
              </w:rPr>
              <w:t>Mai/2019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4728A960" w14:textId="77777777" w:rsidR="00303B81" w:rsidRPr="00DB460F" w:rsidRDefault="00303B81" w:rsidP="00762201">
            <w:pPr>
              <w:widowControl w:val="0"/>
              <w:spacing w:before="0"/>
              <w:jc w:val="center"/>
            </w:pPr>
            <w:r w:rsidRPr="00DB460F">
              <w:rPr>
                <w:rFonts w:cs="Arial"/>
                <w:szCs w:val="20"/>
              </w:rPr>
              <w:t>311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DF6A322" w14:textId="77777777" w:rsidR="00303B81" w:rsidRPr="00DB460F" w:rsidRDefault="00303B81" w:rsidP="00762201">
            <w:pPr>
              <w:widowControl w:val="0"/>
              <w:spacing w:before="0"/>
              <w:jc w:val="center"/>
              <w:rPr>
                <w:rFonts w:cs="Arial"/>
                <w:szCs w:val="20"/>
              </w:rPr>
            </w:pPr>
            <w:r w:rsidRPr="00DB460F">
              <w:rPr>
                <w:rFonts w:cs="Arial"/>
                <w:szCs w:val="20"/>
              </w:rPr>
              <w:t>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9DD58B1" w14:textId="77777777" w:rsidR="00303B81" w:rsidRPr="00DB460F" w:rsidRDefault="00303B81" w:rsidP="00762201">
            <w:pPr>
              <w:widowControl w:val="0"/>
              <w:spacing w:before="0"/>
              <w:jc w:val="center"/>
              <w:rPr>
                <w:rFonts w:cs="Arial"/>
                <w:szCs w:val="20"/>
              </w:rPr>
            </w:pPr>
            <w:r w:rsidRPr="00DB460F">
              <w:rPr>
                <w:rFonts w:cs="Arial"/>
                <w:szCs w:val="20"/>
              </w:rPr>
              <w:t>228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3BA07C8E" w14:textId="77777777" w:rsidR="00303B81" w:rsidRPr="00DB460F" w:rsidRDefault="00303B81" w:rsidP="00762201">
            <w:pPr>
              <w:widowControl w:val="0"/>
              <w:spacing w:before="0"/>
              <w:jc w:val="center"/>
              <w:rPr>
                <w:rFonts w:cs="Arial"/>
                <w:szCs w:val="20"/>
              </w:rPr>
            </w:pPr>
            <w:r w:rsidRPr="00DB460F">
              <w:rPr>
                <w:rFonts w:cs="Arial"/>
                <w:szCs w:val="20"/>
              </w:rPr>
              <w:t>302,1</w:t>
            </w:r>
          </w:p>
        </w:tc>
      </w:tr>
      <w:tr w:rsidR="00303B81" w:rsidRPr="00DB460F" w14:paraId="443081BC" w14:textId="77777777" w:rsidTr="00762201">
        <w:trPr>
          <w:jc w:val="center"/>
        </w:trPr>
        <w:tc>
          <w:tcPr>
            <w:tcW w:w="1195" w:type="dxa"/>
            <w:tcBorders>
              <w:right w:val="single" w:sz="4" w:space="0" w:color="auto"/>
            </w:tcBorders>
          </w:tcPr>
          <w:p w14:paraId="58583BDF" w14:textId="77777777" w:rsidR="00303B81" w:rsidRPr="00DB460F" w:rsidRDefault="00303B81" w:rsidP="00762201">
            <w:pPr>
              <w:widowControl w:val="0"/>
              <w:spacing w:before="0"/>
              <w:jc w:val="center"/>
            </w:pPr>
            <w:r w:rsidRPr="00DB460F">
              <w:lastRenderedPageBreak/>
              <w:t>9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C0BD" w14:textId="77777777" w:rsidR="00303B81" w:rsidRPr="00DB460F" w:rsidRDefault="00303B81" w:rsidP="00762201">
            <w:pPr>
              <w:widowControl w:val="0"/>
              <w:spacing w:before="0"/>
              <w:jc w:val="center"/>
            </w:pPr>
            <w:proofErr w:type="spellStart"/>
            <w:r w:rsidRPr="00DB460F">
              <w:rPr>
                <w:rFonts w:cs="Arial"/>
                <w:szCs w:val="20"/>
              </w:rPr>
              <w:t>Jun</w:t>
            </w:r>
            <w:proofErr w:type="spellEnd"/>
            <w:r w:rsidRPr="00DB460F">
              <w:rPr>
                <w:rFonts w:cs="Arial"/>
                <w:szCs w:val="20"/>
              </w:rPr>
              <w:t>/2019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60D7ED9F" w14:textId="77777777" w:rsidR="00303B81" w:rsidRPr="00DB460F" w:rsidRDefault="00303B81" w:rsidP="00762201">
            <w:pPr>
              <w:widowControl w:val="0"/>
              <w:spacing w:before="0"/>
              <w:jc w:val="center"/>
            </w:pPr>
            <w:r w:rsidRPr="00DB460F">
              <w:rPr>
                <w:rFonts w:cs="Arial"/>
                <w:szCs w:val="20"/>
              </w:rPr>
              <w:t>224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6C3DA3B" w14:textId="77777777" w:rsidR="00303B81" w:rsidRPr="00DB460F" w:rsidRDefault="00303B81" w:rsidP="00762201">
            <w:pPr>
              <w:widowControl w:val="0"/>
              <w:spacing w:before="0"/>
              <w:jc w:val="center"/>
              <w:rPr>
                <w:rFonts w:cs="Arial"/>
                <w:szCs w:val="20"/>
              </w:rPr>
            </w:pPr>
            <w:r w:rsidRPr="00DB460F">
              <w:rPr>
                <w:rFonts w:cs="Arial"/>
                <w:szCs w:val="20"/>
              </w:rPr>
              <w:t>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297F1BC" w14:textId="77777777" w:rsidR="00303B81" w:rsidRPr="00DB460F" w:rsidRDefault="00303B81" w:rsidP="00762201">
            <w:pPr>
              <w:widowControl w:val="0"/>
              <w:spacing w:before="0"/>
              <w:jc w:val="center"/>
              <w:rPr>
                <w:rFonts w:cs="Arial"/>
                <w:szCs w:val="20"/>
              </w:rPr>
            </w:pPr>
            <w:r w:rsidRPr="00DB460F">
              <w:rPr>
                <w:rFonts w:cs="Arial"/>
                <w:szCs w:val="20"/>
              </w:rPr>
              <w:t>186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0A218D25" w14:textId="77777777" w:rsidR="00303B81" w:rsidRPr="00DB460F" w:rsidRDefault="00303B81" w:rsidP="00762201">
            <w:pPr>
              <w:widowControl w:val="0"/>
              <w:spacing w:before="0"/>
              <w:jc w:val="center"/>
              <w:rPr>
                <w:rFonts w:cs="Arial"/>
                <w:szCs w:val="20"/>
              </w:rPr>
            </w:pPr>
            <w:r w:rsidRPr="00DB460F">
              <w:rPr>
                <w:rFonts w:cs="Arial"/>
                <w:szCs w:val="20"/>
              </w:rPr>
              <w:t>246,1</w:t>
            </w:r>
          </w:p>
        </w:tc>
      </w:tr>
      <w:tr w:rsidR="00303B81" w:rsidRPr="00DB460F" w14:paraId="6871059C" w14:textId="77777777" w:rsidTr="00762201">
        <w:trPr>
          <w:jc w:val="center"/>
        </w:trPr>
        <w:tc>
          <w:tcPr>
            <w:tcW w:w="1195" w:type="dxa"/>
            <w:tcBorders>
              <w:right w:val="single" w:sz="4" w:space="0" w:color="auto"/>
            </w:tcBorders>
          </w:tcPr>
          <w:p w14:paraId="13EDD31B" w14:textId="77777777" w:rsidR="00303B81" w:rsidRPr="00DB460F" w:rsidRDefault="00303B81" w:rsidP="00762201">
            <w:pPr>
              <w:widowControl w:val="0"/>
              <w:spacing w:before="0"/>
              <w:jc w:val="center"/>
            </w:pPr>
            <w:r w:rsidRPr="00DB460F">
              <w:t>10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6310" w14:textId="77777777" w:rsidR="00303B81" w:rsidRPr="00DB460F" w:rsidRDefault="00303B81" w:rsidP="00762201">
            <w:pPr>
              <w:widowControl w:val="0"/>
              <w:spacing w:before="0"/>
              <w:jc w:val="center"/>
            </w:pPr>
            <w:proofErr w:type="spellStart"/>
            <w:r w:rsidRPr="00DB460F">
              <w:rPr>
                <w:rFonts w:cs="Arial"/>
                <w:szCs w:val="20"/>
              </w:rPr>
              <w:t>Jul</w:t>
            </w:r>
            <w:proofErr w:type="spellEnd"/>
            <w:r w:rsidRPr="00DB460F">
              <w:rPr>
                <w:rFonts w:cs="Arial"/>
                <w:szCs w:val="20"/>
              </w:rPr>
              <w:t>/2019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138D35C1" w14:textId="77777777" w:rsidR="00303B81" w:rsidRPr="00DB460F" w:rsidRDefault="00303B81" w:rsidP="00762201">
            <w:pPr>
              <w:widowControl w:val="0"/>
              <w:spacing w:before="0"/>
              <w:jc w:val="center"/>
            </w:pPr>
            <w:r w:rsidRPr="00DB460F">
              <w:rPr>
                <w:rFonts w:cs="Arial"/>
                <w:szCs w:val="20"/>
              </w:rPr>
              <w:t>77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B53F7E5" w14:textId="77777777" w:rsidR="00303B81" w:rsidRPr="00DB460F" w:rsidRDefault="00303B81" w:rsidP="00762201">
            <w:pPr>
              <w:widowControl w:val="0"/>
              <w:spacing w:before="0"/>
              <w:jc w:val="center"/>
              <w:rPr>
                <w:rFonts w:cs="Arial"/>
                <w:szCs w:val="20"/>
              </w:rPr>
            </w:pPr>
            <w:r w:rsidRPr="00DB460F">
              <w:rPr>
                <w:rFonts w:cs="Arial"/>
                <w:szCs w:val="20"/>
              </w:rPr>
              <w:t>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F59CA4E" w14:textId="77777777" w:rsidR="00303B81" w:rsidRPr="00DB460F" w:rsidRDefault="00303B81" w:rsidP="00762201">
            <w:pPr>
              <w:widowControl w:val="0"/>
              <w:spacing w:before="0"/>
              <w:jc w:val="center"/>
              <w:rPr>
                <w:rFonts w:cs="Arial"/>
                <w:szCs w:val="20"/>
              </w:rPr>
            </w:pPr>
            <w:r w:rsidRPr="00DB460F">
              <w:rPr>
                <w:rFonts w:cs="Arial"/>
                <w:szCs w:val="20"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42B3026E" w14:textId="77777777" w:rsidR="00303B81" w:rsidRPr="00DB460F" w:rsidRDefault="00303B81" w:rsidP="00762201">
            <w:pPr>
              <w:widowControl w:val="0"/>
              <w:spacing w:before="0"/>
              <w:jc w:val="center"/>
              <w:rPr>
                <w:rFonts w:cs="Arial"/>
                <w:szCs w:val="20"/>
              </w:rPr>
            </w:pPr>
            <w:r w:rsidRPr="00DB460F">
              <w:rPr>
                <w:rFonts w:cs="Arial"/>
                <w:szCs w:val="20"/>
              </w:rPr>
              <w:t>41,5</w:t>
            </w:r>
          </w:p>
        </w:tc>
      </w:tr>
      <w:tr w:rsidR="00303B81" w:rsidRPr="00DB460F" w14:paraId="2A489E6C" w14:textId="77777777" w:rsidTr="00762201">
        <w:trPr>
          <w:jc w:val="center"/>
        </w:trPr>
        <w:tc>
          <w:tcPr>
            <w:tcW w:w="1195" w:type="dxa"/>
            <w:tcBorders>
              <w:right w:val="single" w:sz="4" w:space="0" w:color="auto"/>
            </w:tcBorders>
          </w:tcPr>
          <w:p w14:paraId="52F10EBB" w14:textId="77777777" w:rsidR="00303B81" w:rsidRPr="00DB460F" w:rsidRDefault="00303B81" w:rsidP="00762201">
            <w:pPr>
              <w:widowControl w:val="0"/>
              <w:spacing w:before="0"/>
              <w:jc w:val="center"/>
            </w:pPr>
            <w:r w:rsidRPr="00DB460F">
              <w:t>11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F0CB4" w14:textId="77777777" w:rsidR="00303B81" w:rsidRPr="00DB460F" w:rsidRDefault="00303B81" w:rsidP="00762201">
            <w:pPr>
              <w:widowControl w:val="0"/>
              <w:spacing w:before="0"/>
              <w:jc w:val="center"/>
            </w:pPr>
            <w:proofErr w:type="spellStart"/>
            <w:r w:rsidRPr="00DB460F">
              <w:rPr>
                <w:rFonts w:cs="Arial"/>
                <w:szCs w:val="20"/>
              </w:rPr>
              <w:t>Ago</w:t>
            </w:r>
            <w:proofErr w:type="spellEnd"/>
            <w:r w:rsidRPr="00DB460F">
              <w:rPr>
                <w:rFonts w:cs="Arial"/>
                <w:szCs w:val="20"/>
              </w:rPr>
              <w:t>/2019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16271708" w14:textId="77777777" w:rsidR="00303B81" w:rsidRPr="00DB460F" w:rsidRDefault="00303B81" w:rsidP="00762201">
            <w:pPr>
              <w:widowControl w:val="0"/>
              <w:spacing w:before="0"/>
              <w:jc w:val="center"/>
            </w:pPr>
            <w:r w:rsidRPr="00DB460F">
              <w:rPr>
                <w:rFonts w:cs="Arial"/>
                <w:szCs w:val="20"/>
              </w:rPr>
              <w:t>114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4AB45E0" w14:textId="77777777" w:rsidR="00303B81" w:rsidRPr="00DB460F" w:rsidRDefault="00303B81" w:rsidP="00762201">
            <w:pPr>
              <w:widowControl w:val="0"/>
              <w:spacing w:before="0"/>
              <w:jc w:val="center"/>
              <w:rPr>
                <w:rFonts w:cs="Arial"/>
                <w:szCs w:val="20"/>
              </w:rPr>
            </w:pPr>
            <w:r w:rsidRPr="00DB460F">
              <w:rPr>
                <w:rFonts w:cs="Arial"/>
                <w:szCs w:val="20"/>
              </w:rPr>
              <w:t>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9A49683" w14:textId="77777777" w:rsidR="00303B81" w:rsidRPr="00DB460F" w:rsidRDefault="00303B81" w:rsidP="00762201">
            <w:pPr>
              <w:widowControl w:val="0"/>
              <w:spacing w:before="0"/>
              <w:jc w:val="center"/>
              <w:rPr>
                <w:rFonts w:cs="Arial"/>
                <w:szCs w:val="20"/>
              </w:rPr>
            </w:pPr>
            <w:r w:rsidRPr="00DB460F">
              <w:rPr>
                <w:rFonts w:cs="Arial"/>
                <w:szCs w:val="20"/>
              </w:rPr>
              <w:t>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6A2F0E68" w14:textId="77777777" w:rsidR="00303B81" w:rsidRPr="00DB460F" w:rsidRDefault="00303B81" w:rsidP="00762201">
            <w:pPr>
              <w:widowControl w:val="0"/>
              <w:spacing w:before="0"/>
              <w:jc w:val="center"/>
              <w:rPr>
                <w:rFonts w:cs="Arial"/>
                <w:szCs w:val="20"/>
              </w:rPr>
            </w:pPr>
            <w:r w:rsidRPr="00DB460F">
              <w:rPr>
                <w:rFonts w:cs="Arial"/>
                <w:szCs w:val="20"/>
              </w:rPr>
              <w:t>80,8</w:t>
            </w:r>
          </w:p>
        </w:tc>
      </w:tr>
      <w:tr w:rsidR="00303B81" w:rsidRPr="00DB460F" w14:paraId="0A301A34" w14:textId="77777777" w:rsidTr="00762201">
        <w:trPr>
          <w:jc w:val="center"/>
        </w:trPr>
        <w:tc>
          <w:tcPr>
            <w:tcW w:w="1195" w:type="dxa"/>
            <w:tcBorders>
              <w:right w:val="single" w:sz="4" w:space="0" w:color="auto"/>
            </w:tcBorders>
          </w:tcPr>
          <w:p w14:paraId="3EF26BA1" w14:textId="77777777" w:rsidR="00303B81" w:rsidRPr="00DB460F" w:rsidRDefault="00303B81" w:rsidP="00762201">
            <w:pPr>
              <w:widowControl w:val="0"/>
              <w:spacing w:before="0"/>
              <w:jc w:val="center"/>
            </w:pPr>
            <w:r w:rsidRPr="00DB460F">
              <w:t>12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C385" w14:textId="77777777" w:rsidR="00303B81" w:rsidRPr="00DB460F" w:rsidRDefault="00303B81" w:rsidP="00762201">
            <w:pPr>
              <w:widowControl w:val="0"/>
              <w:spacing w:before="0"/>
              <w:jc w:val="center"/>
            </w:pPr>
            <w:r w:rsidRPr="00DB460F">
              <w:rPr>
                <w:rFonts w:cs="Arial"/>
                <w:szCs w:val="20"/>
              </w:rPr>
              <w:t>Set/2019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2BB4C2D3" w14:textId="77777777" w:rsidR="00303B81" w:rsidRPr="00DB460F" w:rsidRDefault="00303B81" w:rsidP="00762201">
            <w:pPr>
              <w:widowControl w:val="0"/>
              <w:spacing w:before="0"/>
              <w:jc w:val="center"/>
            </w:pPr>
            <w:r w:rsidRPr="00DB460F">
              <w:rPr>
                <w:rFonts w:cs="Arial"/>
                <w:szCs w:val="20"/>
              </w:rPr>
              <w:t>117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0A2D5B8" w14:textId="77777777" w:rsidR="00303B81" w:rsidRPr="00DB460F" w:rsidRDefault="00303B81" w:rsidP="00762201">
            <w:pPr>
              <w:widowControl w:val="0"/>
              <w:spacing w:before="0"/>
              <w:jc w:val="center"/>
              <w:rPr>
                <w:rFonts w:cs="Arial"/>
                <w:szCs w:val="20"/>
              </w:rPr>
            </w:pPr>
            <w:r w:rsidRPr="00DB460F">
              <w:rPr>
                <w:rFonts w:cs="Arial"/>
                <w:szCs w:val="20"/>
              </w:rPr>
              <w:t>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1EDCF1C" w14:textId="77777777" w:rsidR="00303B81" w:rsidRPr="00DB460F" w:rsidRDefault="00303B81" w:rsidP="00762201">
            <w:pPr>
              <w:widowControl w:val="0"/>
              <w:spacing w:before="0"/>
              <w:jc w:val="center"/>
              <w:rPr>
                <w:rFonts w:cs="Arial"/>
                <w:szCs w:val="20"/>
              </w:rPr>
            </w:pPr>
            <w:r w:rsidRPr="00DB460F">
              <w:rPr>
                <w:rFonts w:cs="Arial"/>
                <w:szCs w:val="20"/>
              </w:rPr>
              <w:t>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6B2F21C9" w14:textId="77777777" w:rsidR="00303B81" w:rsidRPr="00DB460F" w:rsidRDefault="00303B81" w:rsidP="00762201">
            <w:pPr>
              <w:widowControl w:val="0"/>
              <w:spacing w:before="0"/>
              <w:jc w:val="center"/>
              <w:rPr>
                <w:rFonts w:cs="Arial"/>
                <w:szCs w:val="20"/>
              </w:rPr>
            </w:pPr>
            <w:r w:rsidRPr="00DB460F">
              <w:rPr>
                <w:rFonts w:cs="Arial"/>
                <w:szCs w:val="20"/>
              </w:rPr>
              <w:t>89,7</w:t>
            </w:r>
          </w:p>
        </w:tc>
      </w:tr>
      <w:tr w:rsidR="00303B81" w:rsidRPr="00DB460F" w14:paraId="68B286E5" w14:textId="77777777" w:rsidTr="00762201">
        <w:trPr>
          <w:jc w:val="center"/>
        </w:trPr>
        <w:tc>
          <w:tcPr>
            <w:tcW w:w="1195" w:type="dxa"/>
            <w:tcBorders>
              <w:right w:val="single" w:sz="4" w:space="0" w:color="auto"/>
            </w:tcBorders>
          </w:tcPr>
          <w:p w14:paraId="7269EBDE" w14:textId="77777777" w:rsidR="00303B81" w:rsidRPr="00DB460F" w:rsidRDefault="00303B81" w:rsidP="00762201">
            <w:pPr>
              <w:widowControl w:val="0"/>
              <w:spacing w:before="0"/>
              <w:jc w:val="center"/>
            </w:pPr>
            <w:r w:rsidRPr="00DB460F">
              <w:t>13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8A9F94" w14:textId="77777777" w:rsidR="00303B81" w:rsidRPr="00DB460F" w:rsidRDefault="00303B81" w:rsidP="00762201">
            <w:pPr>
              <w:widowControl w:val="0"/>
              <w:spacing w:before="0"/>
              <w:jc w:val="center"/>
              <w:rPr>
                <w:rFonts w:cs="Arial"/>
                <w:szCs w:val="20"/>
              </w:rPr>
            </w:pPr>
            <w:r w:rsidRPr="00DB460F">
              <w:rPr>
                <w:rFonts w:cs="Arial"/>
                <w:szCs w:val="20"/>
              </w:rPr>
              <w:t>Dez/2019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518DB64" w14:textId="77777777" w:rsidR="00303B81" w:rsidRPr="00DB460F" w:rsidRDefault="00303B81" w:rsidP="00762201">
            <w:pPr>
              <w:widowControl w:val="0"/>
              <w:spacing w:before="0"/>
              <w:jc w:val="center"/>
              <w:rPr>
                <w:rFonts w:cs="Arial"/>
                <w:szCs w:val="20"/>
              </w:rPr>
            </w:pPr>
            <w:r w:rsidRPr="00DB460F">
              <w:rPr>
                <w:rFonts w:cs="Arial"/>
                <w:szCs w:val="20"/>
              </w:rPr>
              <w:t>1.537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5A55104" w14:textId="77777777" w:rsidR="00303B81" w:rsidRPr="00DB460F" w:rsidRDefault="00303B81" w:rsidP="00762201">
            <w:pPr>
              <w:widowControl w:val="0"/>
              <w:spacing w:before="0"/>
              <w:jc w:val="center"/>
              <w:rPr>
                <w:rFonts w:cs="Arial"/>
                <w:szCs w:val="20"/>
              </w:rPr>
            </w:pPr>
            <w:r w:rsidRPr="00DB460F">
              <w:rPr>
                <w:rFonts w:cs="Arial"/>
                <w:szCs w:val="20"/>
              </w:rPr>
              <w:t>1.158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221B716" w14:textId="77777777" w:rsidR="00303B81" w:rsidRPr="00DB460F" w:rsidRDefault="00303B81" w:rsidP="00762201">
            <w:pPr>
              <w:widowControl w:val="0"/>
              <w:spacing w:before="0"/>
              <w:jc w:val="center"/>
              <w:rPr>
                <w:rFonts w:cs="Arial"/>
                <w:szCs w:val="20"/>
              </w:rPr>
            </w:pPr>
            <w:r w:rsidRPr="00DB460F">
              <w:rPr>
                <w:rFonts w:cs="Arial"/>
                <w:szCs w:val="20"/>
              </w:rPr>
              <w:t>8.329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6279760C" w14:textId="77777777" w:rsidR="00303B81" w:rsidRPr="00DB460F" w:rsidRDefault="00303B81" w:rsidP="00762201">
            <w:pPr>
              <w:widowControl w:val="0"/>
              <w:spacing w:before="0"/>
              <w:jc w:val="center"/>
              <w:rPr>
                <w:rFonts w:cs="Arial"/>
                <w:szCs w:val="20"/>
              </w:rPr>
            </w:pPr>
            <w:r w:rsidRPr="00DB460F">
              <w:rPr>
                <w:rFonts w:cs="Arial"/>
                <w:szCs w:val="20"/>
              </w:rPr>
              <w:t>9.625</w:t>
            </w:r>
          </w:p>
        </w:tc>
      </w:tr>
      <w:tr w:rsidR="00303B81" w:rsidRPr="00DB460F" w14:paraId="7743D370" w14:textId="77777777" w:rsidTr="00762201">
        <w:trPr>
          <w:jc w:val="center"/>
        </w:trPr>
        <w:tc>
          <w:tcPr>
            <w:tcW w:w="1195" w:type="dxa"/>
            <w:tcBorders>
              <w:right w:val="single" w:sz="4" w:space="0" w:color="auto"/>
            </w:tcBorders>
          </w:tcPr>
          <w:p w14:paraId="23EDFC8C" w14:textId="77777777" w:rsidR="00303B81" w:rsidRPr="00DB460F" w:rsidRDefault="00303B81" w:rsidP="00762201">
            <w:pPr>
              <w:widowControl w:val="0"/>
              <w:spacing w:before="0"/>
              <w:jc w:val="center"/>
            </w:pPr>
            <w:r w:rsidRPr="00DB460F">
              <w:t>14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FE5C46" w14:textId="77777777" w:rsidR="00303B81" w:rsidRPr="00DB460F" w:rsidRDefault="00303B81" w:rsidP="00762201">
            <w:pPr>
              <w:widowControl w:val="0"/>
              <w:spacing w:before="0"/>
              <w:jc w:val="center"/>
              <w:rPr>
                <w:rFonts w:cs="Arial"/>
                <w:szCs w:val="20"/>
              </w:rPr>
            </w:pPr>
            <w:r w:rsidRPr="00DB460F">
              <w:rPr>
                <w:rFonts w:cs="Arial"/>
                <w:szCs w:val="20"/>
              </w:rPr>
              <w:t>Jan/2020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826EC54" w14:textId="77777777" w:rsidR="00303B81" w:rsidRPr="00DB460F" w:rsidRDefault="00303B81" w:rsidP="00762201">
            <w:pPr>
              <w:widowControl w:val="0"/>
              <w:spacing w:before="0"/>
              <w:jc w:val="center"/>
              <w:rPr>
                <w:rFonts w:cs="Arial"/>
                <w:szCs w:val="20"/>
              </w:rPr>
            </w:pPr>
            <w:r w:rsidRPr="00DB460F">
              <w:rPr>
                <w:rFonts w:cs="Arial"/>
                <w:szCs w:val="20"/>
              </w:rPr>
              <w:t>758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84538F2" w14:textId="77777777" w:rsidR="00303B81" w:rsidRPr="00DB460F" w:rsidRDefault="00303B81" w:rsidP="00762201">
            <w:pPr>
              <w:widowControl w:val="0"/>
              <w:spacing w:before="0"/>
              <w:jc w:val="center"/>
              <w:rPr>
                <w:rFonts w:cs="Arial"/>
                <w:szCs w:val="20"/>
              </w:rPr>
            </w:pPr>
            <w:r w:rsidRPr="00DB460F">
              <w:rPr>
                <w:rFonts w:cs="Arial"/>
                <w:szCs w:val="20"/>
              </w:rPr>
              <w:t>398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2A65B01" w14:textId="77777777" w:rsidR="00303B81" w:rsidRPr="00DB460F" w:rsidRDefault="00303B81" w:rsidP="00762201">
            <w:pPr>
              <w:widowControl w:val="0"/>
              <w:spacing w:before="0"/>
              <w:jc w:val="center"/>
              <w:rPr>
                <w:rFonts w:cs="Arial"/>
                <w:szCs w:val="20"/>
              </w:rPr>
            </w:pPr>
            <w:r w:rsidRPr="00DB460F">
              <w:rPr>
                <w:rFonts w:cs="Arial"/>
                <w:szCs w:val="20"/>
              </w:rPr>
              <w:t>2.173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52FE0CF4" w14:textId="77777777" w:rsidR="00303B81" w:rsidRPr="00DB460F" w:rsidRDefault="00303B81" w:rsidP="00762201">
            <w:pPr>
              <w:widowControl w:val="0"/>
              <w:spacing w:before="0"/>
              <w:jc w:val="center"/>
              <w:rPr>
                <w:rFonts w:cs="Arial"/>
                <w:szCs w:val="20"/>
              </w:rPr>
            </w:pPr>
            <w:r w:rsidRPr="00DB460F">
              <w:rPr>
                <w:rFonts w:cs="Arial"/>
                <w:szCs w:val="20"/>
              </w:rPr>
              <w:t>2.879</w:t>
            </w:r>
          </w:p>
        </w:tc>
      </w:tr>
      <w:tr w:rsidR="00303B81" w:rsidRPr="00DB460F" w14:paraId="5CC00794" w14:textId="77777777" w:rsidTr="00762201">
        <w:trPr>
          <w:jc w:val="center"/>
        </w:trPr>
        <w:tc>
          <w:tcPr>
            <w:tcW w:w="1195" w:type="dxa"/>
            <w:tcBorders>
              <w:bottom w:val="single" w:sz="4" w:space="0" w:color="auto"/>
              <w:right w:val="single" w:sz="4" w:space="0" w:color="auto"/>
            </w:tcBorders>
          </w:tcPr>
          <w:p w14:paraId="001377FC" w14:textId="77777777" w:rsidR="00303B81" w:rsidRPr="00DB460F" w:rsidRDefault="00303B81" w:rsidP="00762201">
            <w:pPr>
              <w:widowControl w:val="0"/>
              <w:spacing w:before="0"/>
              <w:jc w:val="center"/>
            </w:pPr>
            <w:r w:rsidRPr="00DB460F">
              <w:t>15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EEC19D" w14:textId="77777777" w:rsidR="00303B81" w:rsidRPr="00DB460F" w:rsidRDefault="00303B81" w:rsidP="00762201">
            <w:pPr>
              <w:widowControl w:val="0"/>
              <w:spacing w:before="0"/>
              <w:jc w:val="center"/>
              <w:rPr>
                <w:rFonts w:cs="Arial"/>
                <w:szCs w:val="20"/>
              </w:rPr>
            </w:pPr>
            <w:r w:rsidRPr="00DB460F">
              <w:rPr>
                <w:rFonts w:cs="Arial"/>
                <w:szCs w:val="20"/>
              </w:rPr>
              <w:t>Jan/2020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8646F4" w14:textId="77777777" w:rsidR="00303B81" w:rsidRPr="00DB460F" w:rsidRDefault="00303B81" w:rsidP="00762201">
            <w:pPr>
              <w:widowControl w:val="0"/>
              <w:spacing w:before="0"/>
              <w:jc w:val="center"/>
              <w:rPr>
                <w:rFonts w:cs="Arial"/>
                <w:szCs w:val="20"/>
              </w:rPr>
            </w:pPr>
            <w:r w:rsidRPr="00DB460F">
              <w:rPr>
                <w:rFonts w:cs="Arial"/>
                <w:szCs w:val="20"/>
              </w:rPr>
              <w:t>1.379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CD880" w14:textId="77777777" w:rsidR="00303B81" w:rsidRPr="00DB460F" w:rsidRDefault="00303B81" w:rsidP="00762201">
            <w:pPr>
              <w:widowControl w:val="0"/>
              <w:spacing w:before="0"/>
              <w:jc w:val="center"/>
              <w:rPr>
                <w:rFonts w:cs="Arial"/>
                <w:szCs w:val="20"/>
              </w:rPr>
            </w:pPr>
            <w:r w:rsidRPr="00DB460F">
              <w:rPr>
                <w:rFonts w:cs="Arial"/>
                <w:szCs w:val="20"/>
              </w:rPr>
              <w:t>1.800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EA704E" w14:textId="77777777" w:rsidR="00303B81" w:rsidRPr="00DB460F" w:rsidRDefault="00303B81" w:rsidP="00762201">
            <w:pPr>
              <w:widowControl w:val="0"/>
              <w:spacing w:before="0"/>
              <w:jc w:val="center"/>
              <w:rPr>
                <w:rFonts w:cs="Arial"/>
                <w:szCs w:val="20"/>
              </w:rPr>
            </w:pPr>
            <w:r w:rsidRPr="00DB460F">
              <w:rPr>
                <w:rFonts w:cs="Arial"/>
                <w:szCs w:val="20"/>
              </w:rPr>
              <w:t>7.641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39E336F4" w14:textId="77777777" w:rsidR="00303B81" w:rsidRPr="00DB460F" w:rsidRDefault="00303B81" w:rsidP="00762201">
            <w:pPr>
              <w:widowControl w:val="0"/>
              <w:spacing w:before="0"/>
              <w:jc w:val="center"/>
              <w:rPr>
                <w:rFonts w:cs="Arial"/>
                <w:szCs w:val="20"/>
              </w:rPr>
            </w:pPr>
            <w:r w:rsidRPr="00DB460F">
              <w:rPr>
                <w:rFonts w:cs="Arial"/>
                <w:szCs w:val="20"/>
              </w:rPr>
              <w:t>9.874</w:t>
            </w:r>
          </w:p>
        </w:tc>
      </w:tr>
      <w:tr w:rsidR="00303B81" w:rsidRPr="00DB460F" w14:paraId="2412B96C" w14:textId="77777777" w:rsidTr="00762201">
        <w:trPr>
          <w:jc w:val="center"/>
        </w:trPr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A9E8" w14:textId="77777777" w:rsidR="00303B81" w:rsidRPr="00DB460F" w:rsidRDefault="00303B81" w:rsidP="00762201">
            <w:pPr>
              <w:widowControl w:val="0"/>
              <w:spacing w:before="0"/>
              <w:jc w:val="center"/>
            </w:pPr>
            <w:r w:rsidRPr="00DB460F">
              <w:t>16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560DC2" w14:textId="77777777" w:rsidR="00303B81" w:rsidRPr="00DB460F" w:rsidRDefault="00303B81" w:rsidP="00762201">
            <w:pPr>
              <w:widowControl w:val="0"/>
              <w:spacing w:before="0"/>
              <w:jc w:val="center"/>
              <w:rPr>
                <w:rFonts w:cs="Arial"/>
                <w:szCs w:val="20"/>
              </w:rPr>
            </w:pPr>
            <w:r w:rsidRPr="00DB460F">
              <w:rPr>
                <w:rFonts w:cs="Arial"/>
                <w:szCs w:val="20"/>
              </w:rPr>
              <w:t>Jan/2020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5ABB92" w14:textId="77777777" w:rsidR="00303B81" w:rsidRPr="00DB460F" w:rsidRDefault="00303B81" w:rsidP="00762201">
            <w:pPr>
              <w:widowControl w:val="0"/>
              <w:spacing w:before="0"/>
              <w:jc w:val="center"/>
              <w:rPr>
                <w:rFonts w:cs="Arial"/>
                <w:szCs w:val="20"/>
              </w:rPr>
            </w:pPr>
            <w:r w:rsidRPr="00DB460F">
              <w:rPr>
                <w:rFonts w:cs="Arial"/>
                <w:szCs w:val="20"/>
              </w:rPr>
              <w:t>3.306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DA9FB1" w14:textId="77777777" w:rsidR="00303B81" w:rsidRPr="00DB460F" w:rsidRDefault="00303B81" w:rsidP="00762201">
            <w:pPr>
              <w:widowControl w:val="0"/>
              <w:spacing w:before="0"/>
              <w:jc w:val="center"/>
              <w:rPr>
                <w:rFonts w:cs="Arial"/>
                <w:szCs w:val="20"/>
              </w:rPr>
            </w:pPr>
            <w:r w:rsidRPr="00DB460F">
              <w:rPr>
                <w:rFonts w:cs="Arial"/>
                <w:szCs w:val="20"/>
              </w:rPr>
              <w:t>2.725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2CFFFF" w14:textId="77777777" w:rsidR="00303B81" w:rsidRPr="00DB460F" w:rsidRDefault="00303B81" w:rsidP="00762201">
            <w:pPr>
              <w:widowControl w:val="0"/>
              <w:spacing w:before="0"/>
              <w:jc w:val="center"/>
              <w:rPr>
                <w:rFonts w:cs="Arial"/>
                <w:szCs w:val="20"/>
              </w:rPr>
            </w:pPr>
            <w:r w:rsidRPr="00DB460F">
              <w:rPr>
                <w:rFonts w:cs="Arial"/>
                <w:szCs w:val="20"/>
              </w:rPr>
              <w:t>56.873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6865CA67" w14:textId="77777777" w:rsidR="00303B81" w:rsidRPr="00DB460F" w:rsidRDefault="00303B81" w:rsidP="00762201">
            <w:pPr>
              <w:widowControl w:val="0"/>
              <w:spacing w:before="0"/>
              <w:jc w:val="center"/>
              <w:rPr>
                <w:rFonts w:cs="Arial"/>
                <w:szCs w:val="20"/>
              </w:rPr>
            </w:pPr>
            <w:r w:rsidRPr="00DB460F">
              <w:rPr>
                <w:rFonts w:cs="Arial"/>
                <w:szCs w:val="20"/>
              </w:rPr>
              <w:t>60.934</w:t>
            </w:r>
          </w:p>
        </w:tc>
      </w:tr>
    </w:tbl>
    <w:p w14:paraId="7D601C34" w14:textId="77777777" w:rsidR="00303B81" w:rsidRPr="00DB460F" w:rsidRDefault="00303B81" w:rsidP="00303B81">
      <w:pPr>
        <w:widowControl w:val="0"/>
        <w:spacing w:before="0" w:line="240" w:lineRule="auto"/>
      </w:pPr>
    </w:p>
    <w:p w14:paraId="066ED4A1" w14:textId="77777777" w:rsidR="00F04F9D" w:rsidRDefault="00F04F9D" w:rsidP="00F04F9D">
      <w:pPr>
        <w:spacing w:line="276" w:lineRule="auto"/>
        <w:rPr>
          <w:rFonts w:cs="Arial"/>
          <w:sz w:val="16"/>
          <w:szCs w:val="16"/>
        </w:rPr>
        <w:sectPr w:rsidR="00F04F9D">
          <w:pgSz w:w="12240" w:h="15840"/>
          <w:pgMar w:top="1417" w:right="1701" w:bottom="1417" w:left="1701" w:header="720" w:footer="720" w:gutter="0"/>
          <w:cols w:space="720"/>
          <w:docGrid w:linePitch="360"/>
        </w:sectPr>
      </w:pPr>
    </w:p>
    <w:p w14:paraId="41F24D89" w14:textId="54176902" w:rsidR="00F04F9D" w:rsidRDefault="00F04F9D" w:rsidP="00F04F9D">
      <w:pPr>
        <w:spacing w:line="276" w:lineRule="auto"/>
        <w:jc w:val="center"/>
        <w:rPr>
          <w:rFonts w:cs="Arial"/>
          <w:sz w:val="16"/>
          <w:szCs w:val="16"/>
        </w:rPr>
      </w:pPr>
    </w:p>
    <w:p w14:paraId="21244593" w14:textId="078DD5B3" w:rsidR="004F4629" w:rsidRDefault="004F4629" w:rsidP="00F04F9D">
      <w:pPr>
        <w:spacing w:line="276" w:lineRule="auto"/>
        <w:jc w:val="center"/>
        <w:rPr>
          <w:rFonts w:cs="Arial"/>
          <w:sz w:val="16"/>
          <w:szCs w:val="16"/>
        </w:rPr>
      </w:pPr>
    </w:p>
    <w:p w14:paraId="3D9D2D0D" w14:textId="51D61574" w:rsidR="004F4629" w:rsidRDefault="004F4629" w:rsidP="00F04F9D">
      <w:pPr>
        <w:spacing w:line="276" w:lineRule="auto"/>
        <w:jc w:val="center"/>
        <w:rPr>
          <w:rFonts w:cs="Arial"/>
          <w:sz w:val="16"/>
          <w:szCs w:val="16"/>
        </w:rPr>
      </w:pPr>
    </w:p>
    <w:p w14:paraId="12499CB8" w14:textId="613C6D52" w:rsidR="004F4629" w:rsidRPr="009B4A82" w:rsidRDefault="004F4629" w:rsidP="004B2004">
      <w:pPr>
        <w:spacing w:line="276" w:lineRule="auto"/>
        <w:jc w:val="center"/>
        <w:rPr>
          <w:rFonts w:cs="Arial"/>
          <w:sz w:val="16"/>
          <w:szCs w:val="16"/>
        </w:rPr>
      </w:pPr>
      <w:r w:rsidRPr="00013E5B">
        <w:rPr>
          <w:rFonts w:cs="Arial"/>
          <w:sz w:val="16"/>
          <w:szCs w:val="16"/>
        </w:rPr>
        <w:t xml:space="preserve">Tabela </w:t>
      </w:r>
      <w:r>
        <w:rPr>
          <w:rFonts w:cs="Arial"/>
          <w:sz w:val="16"/>
          <w:szCs w:val="16"/>
        </w:rPr>
        <w:t>S2:</w:t>
      </w:r>
      <w:r w:rsidRPr="00013E5B">
        <w:rPr>
          <w:rFonts w:cs="Arial"/>
          <w:sz w:val="16"/>
          <w:szCs w:val="16"/>
        </w:rPr>
        <w:t xml:space="preserve"> Resultados da Semana anterior à campanha 13 (</w:t>
      </w:r>
      <w:r w:rsidRPr="00013E5B">
        <w:rPr>
          <w:rFonts w:eastAsia="Times New Roman" w:cs="Arial"/>
          <w:color w:val="000000"/>
          <w:sz w:val="16"/>
          <w:szCs w:val="16"/>
          <w:lang w:eastAsia="pt-BR"/>
        </w:rPr>
        <w:t>18 a 24 de novembro de 2019)</w:t>
      </w:r>
    </w:p>
    <w:tbl>
      <w:tblPr>
        <w:tblW w:w="9580" w:type="dxa"/>
        <w:tblLook w:val="04A0" w:firstRow="1" w:lastRow="0" w:firstColumn="1" w:lastColumn="0" w:noHBand="0" w:noVBand="1"/>
      </w:tblPr>
      <w:tblGrid>
        <w:gridCol w:w="1775"/>
        <w:gridCol w:w="2469"/>
        <w:gridCol w:w="667"/>
        <w:gridCol w:w="667"/>
        <w:gridCol w:w="667"/>
        <w:gridCol w:w="667"/>
        <w:gridCol w:w="667"/>
        <w:gridCol w:w="667"/>
        <w:gridCol w:w="667"/>
        <w:gridCol w:w="667"/>
      </w:tblGrid>
      <w:tr w:rsidR="004F4629" w:rsidRPr="009317C6" w14:paraId="6D3F1495" w14:textId="77777777" w:rsidTr="00DB2AA8">
        <w:trPr>
          <w:trHeight w:val="240"/>
          <w:tblHeader/>
        </w:trPr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E031B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Região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9E87F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Estação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900C3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18/11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F34A0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19/11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2944C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20/11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00DF6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21/11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47500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22/11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96AA6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23/11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D407D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24/11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BFE19D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Total</w:t>
            </w:r>
          </w:p>
        </w:tc>
      </w:tr>
      <w:tr w:rsidR="004F4629" w:rsidRPr="009317C6" w14:paraId="79257BC0" w14:textId="77777777" w:rsidTr="00DB2AA8">
        <w:trPr>
          <w:trHeight w:val="240"/>
        </w:trPr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57C16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Suaçuí Grande MG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61774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Água Boa - Centro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EB793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554C1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11520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8.0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4627C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2.6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3249C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04E5D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1.4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B0985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1.4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914F4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16</w:t>
            </w:r>
          </w:p>
        </w:tc>
      </w:tr>
      <w:tr w:rsidR="004F4629" w:rsidRPr="009317C6" w14:paraId="4F7DBD1E" w14:textId="77777777" w:rsidTr="00DB2AA8">
        <w:trPr>
          <w:trHeight w:val="240"/>
        </w:trPr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96DE9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Suaçuí Pequeno MG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A528B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Sardoá - Centro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D8299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81B33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2.4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8317F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22.0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F90EE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10.0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7D25B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1.0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DA303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3552C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763D6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38</w:t>
            </w:r>
          </w:p>
        </w:tc>
      </w:tr>
      <w:tr w:rsidR="004F4629" w:rsidRPr="009317C6" w14:paraId="7F2E7F40" w14:textId="77777777" w:rsidTr="00DB2AA8">
        <w:trPr>
          <w:trHeight w:val="240"/>
        </w:trPr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D0077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Corrente MG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7A388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Guanhães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96B21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22.4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F98D8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777BA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30.4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8EB91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5.2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20114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0.8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02937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A11BA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4.4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6D1E0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63.2</w:t>
            </w:r>
          </w:p>
        </w:tc>
      </w:tr>
      <w:tr w:rsidR="004F4629" w:rsidRPr="009317C6" w14:paraId="5929EAA5" w14:textId="77777777" w:rsidTr="00DB2AA8">
        <w:trPr>
          <w:trHeight w:val="240"/>
        </w:trPr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4A446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Caratinga MG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EEC2B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PCH Inhapim Jusante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70631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2.6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52DBD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87E61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32.0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53D75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1.0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392D7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4F3C8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929E8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9727D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36.2</w:t>
            </w:r>
          </w:p>
        </w:tc>
      </w:tr>
      <w:tr w:rsidR="004F4629" w:rsidRPr="009317C6" w14:paraId="19075D5B" w14:textId="77777777" w:rsidTr="00DB2AA8">
        <w:trPr>
          <w:trHeight w:val="240"/>
        </w:trPr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B8F7D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Santo Antônio MG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C7632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Dom Joaquim - Centro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F1017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5.8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9177A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663FC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50.0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68B05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01BCD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77146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15030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E1F65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57.6</w:t>
            </w:r>
          </w:p>
        </w:tc>
      </w:tr>
      <w:tr w:rsidR="004F4629" w:rsidRPr="009317C6" w14:paraId="1780F64B" w14:textId="77777777" w:rsidTr="00DB2AA8">
        <w:trPr>
          <w:trHeight w:val="240"/>
        </w:trPr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522AE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São José ES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05702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9317C6">
              <w:rPr>
                <w:rFonts w:eastAsia="Times New Roman" w:cs="Arial"/>
                <w:sz w:val="18"/>
                <w:szCs w:val="18"/>
              </w:rPr>
              <w:t>São Domingos do Norte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6D3D9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3.8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A09CB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5.3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6820C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12.3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7BCE9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5.1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6F31C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8.1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9696B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DE518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14.9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A9E8B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49.39</w:t>
            </w:r>
          </w:p>
        </w:tc>
      </w:tr>
      <w:tr w:rsidR="004F4629" w:rsidRPr="009317C6" w14:paraId="35AAD935" w14:textId="77777777" w:rsidTr="00DB2AA8">
        <w:trPr>
          <w:trHeight w:val="240"/>
        </w:trPr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54CC6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Pancas ES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F243E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 xml:space="preserve"> Pancas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E2FF8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9317C6">
              <w:rPr>
                <w:rFonts w:eastAsia="Times New Roman" w:cs="Arial"/>
                <w:sz w:val="18"/>
                <w:szCs w:val="18"/>
              </w:rPr>
              <w:t>1.6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327F2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9317C6">
              <w:rPr>
                <w:rFonts w:eastAsia="Times New Roman" w:cs="Arial"/>
                <w:sz w:val="18"/>
                <w:szCs w:val="18"/>
              </w:rPr>
              <w:t>1.8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02324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9317C6">
              <w:rPr>
                <w:rFonts w:eastAsia="Times New Roman" w:cs="Arial"/>
                <w:sz w:val="18"/>
                <w:szCs w:val="18"/>
              </w:rPr>
              <w:t>12.8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0E6B5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9317C6">
              <w:rPr>
                <w:rFonts w:eastAsia="Times New Roman" w:cs="Arial"/>
                <w:sz w:val="18"/>
                <w:szCs w:val="18"/>
              </w:rPr>
              <w:t>8.3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F844B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9317C6">
              <w:rPr>
                <w:rFonts w:eastAsia="Times New Roman" w:cs="Arial"/>
                <w:sz w:val="18"/>
                <w:szCs w:val="18"/>
              </w:rPr>
              <w:t>7.7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32994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9317C6">
              <w:rPr>
                <w:rFonts w:eastAsia="Times New Roman" w:cs="Arial"/>
                <w:sz w:val="18"/>
                <w:szCs w:val="18"/>
              </w:rPr>
              <w:t>0.2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F082D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9317C6">
              <w:rPr>
                <w:rFonts w:eastAsia="Times New Roman" w:cs="Arial"/>
                <w:sz w:val="18"/>
                <w:szCs w:val="18"/>
              </w:rPr>
              <w:t>3.0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99877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35.41</w:t>
            </w:r>
          </w:p>
        </w:tc>
      </w:tr>
      <w:tr w:rsidR="004F4629" w:rsidRPr="009317C6" w14:paraId="7C496B41" w14:textId="77777777" w:rsidTr="00DB2AA8">
        <w:trPr>
          <w:trHeight w:val="240"/>
        </w:trPr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BA722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Manhuaçu MG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7BE3C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Chalé - Centro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9D970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78F22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9.6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ABEFA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22.6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D5C6E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6.4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FB91C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2.8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D3625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4.4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31484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9.6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6D515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55.4</w:t>
            </w:r>
          </w:p>
        </w:tc>
      </w:tr>
      <w:tr w:rsidR="004F4629" w:rsidRPr="009317C6" w14:paraId="3E664738" w14:textId="77777777" w:rsidTr="00DB2AA8">
        <w:trPr>
          <w:trHeight w:val="240"/>
        </w:trPr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49AA5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Piracicaba MG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D737F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 xml:space="preserve"> Piracicaba - Centro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4BAE3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6.8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251BC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666C6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6.0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18CBA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6.4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08A64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1.8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A21D4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11.8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09376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600B7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35.6</w:t>
            </w:r>
          </w:p>
        </w:tc>
      </w:tr>
      <w:tr w:rsidR="004F4629" w:rsidRPr="009317C6" w14:paraId="3AD9A8CF" w14:textId="77777777" w:rsidTr="00DB2AA8">
        <w:trPr>
          <w:trHeight w:val="456"/>
        </w:trPr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707E8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Santa Maria do Rio Doce ES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743F3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Santa Teresa - Alto Caldeirão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66DB5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BADF2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CD3B0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1D850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43294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5367A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7B094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DD178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0.2</w:t>
            </w:r>
          </w:p>
        </w:tc>
      </w:tr>
      <w:tr w:rsidR="004F4629" w:rsidRPr="009317C6" w14:paraId="696917E3" w14:textId="77777777" w:rsidTr="00DB2AA8">
        <w:trPr>
          <w:trHeight w:val="240"/>
        </w:trPr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DA3A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Guandu ES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9B26C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9317C6">
              <w:rPr>
                <w:rFonts w:eastAsia="Times New Roman" w:cs="Arial"/>
                <w:sz w:val="18"/>
                <w:szCs w:val="18"/>
              </w:rPr>
              <w:t>Afonso Cláudio - Piracema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E9A6C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6FC1F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26.0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317C3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9.9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38042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8.3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C5DD0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3.4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7B561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0.8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60249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3.4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27F44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51.71</w:t>
            </w:r>
          </w:p>
        </w:tc>
      </w:tr>
      <w:tr w:rsidR="004F4629" w:rsidRPr="009317C6" w14:paraId="78CBA9BF" w14:textId="77777777" w:rsidTr="00DB2AA8">
        <w:trPr>
          <w:trHeight w:val="240"/>
        </w:trPr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6448A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Santa Joana ES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0639B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9317C6">
              <w:rPr>
                <w:rFonts w:eastAsia="Times New Roman" w:cs="Arial"/>
                <w:sz w:val="18"/>
                <w:szCs w:val="18"/>
              </w:rPr>
              <w:t>Alto Rio Possmoser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A2CB7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2.8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2489E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10.6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88A99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15.5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9E812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6.2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8E83C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14.2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21CA4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1870F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7.3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72F3B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58.02</w:t>
            </w:r>
          </w:p>
        </w:tc>
      </w:tr>
      <w:tr w:rsidR="004F4629" w:rsidRPr="009317C6" w14:paraId="60A36B00" w14:textId="77777777" w:rsidTr="00DB2AA8">
        <w:trPr>
          <w:trHeight w:val="240"/>
        </w:trPr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BF0E2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Sacramento MG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4E88A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GCH Bom Jesus do Galho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9D930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DE55F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54CAB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B302F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462C7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E2EC1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4805F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DA9AF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</w:tr>
      <w:tr w:rsidR="004F4629" w:rsidRPr="009317C6" w14:paraId="0A986293" w14:textId="77777777" w:rsidTr="00DB2AA8">
        <w:trPr>
          <w:trHeight w:val="456"/>
        </w:trPr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CC353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Matipó MG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E4FAC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 xml:space="preserve">PCH Tulio Cordeiro de Mello </w:t>
            </w:r>
            <w:r>
              <w:rPr>
                <w:rFonts w:eastAsia="Times New Roman" w:cs="Arial"/>
                <w:color w:val="000000"/>
                <w:sz w:val="18"/>
                <w:szCs w:val="18"/>
              </w:rPr>
              <w:t>Montante 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35186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16.2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B6BED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15.8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852AA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15.8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82F5A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2.4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D899A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4C72A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11.2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97796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DB3D3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63.6</w:t>
            </w:r>
          </w:p>
        </w:tc>
      </w:tr>
      <w:tr w:rsidR="004F4629" w:rsidRPr="009317C6" w14:paraId="248A9E2C" w14:textId="77777777" w:rsidTr="00DB2AA8">
        <w:trPr>
          <w:trHeight w:val="240"/>
        </w:trPr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A485E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Casca MG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70303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Rio Casca Centro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B3ACB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15.6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B5A23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6.2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DA2C5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44.4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A1FEE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19.0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7C86D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0C4B5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5.2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715B0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7FB26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91.2</w:t>
            </w:r>
          </w:p>
        </w:tc>
      </w:tr>
      <w:tr w:rsidR="004F4629" w:rsidRPr="009317C6" w14:paraId="2BEDCD4E" w14:textId="77777777" w:rsidTr="00DB2AA8">
        <w:trPr>
          <w:trHeight w:val="240"/>
        </w:trPr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2CEC1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Carmo MG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2BAF9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PCH Furquim Jusante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BBBD9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25.9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2420F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D0534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3.9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D67DE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5.9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69089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385EC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3.7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5AABD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0.8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4062D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42</w:t>
            </w:r>
          </w:p>
        </w:tc>
      </w:tr>
      <w:tr w:rsidR="004F4629" w:rsidRPr="009317C6" w14:paraId="3C70A260" w14:textId="77777777" w:rsidTr="00DB2AA8">
        <w:trPr>
          <w:trHeight w:val="240"/>
        </w:trPr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A04D2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Piranga MG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7E42D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 xml:space="preserve"> Senhora de Oliveira - Centro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95DCD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057F0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7.0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A838D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9.2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5B1AF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11.4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E4AE8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0.8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C994B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6.4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1CB8D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43.6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7AE359" w14:textId="77777777" w:rsidR="004F4629" w:rsidRPr="009317C6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317C6">
              <w:rPr>
                <w:rFonts w:eastAsia="Times New Roman" w:cs="Arial"/>
                <w:color w:val="000000"/>
                <w:sz w:val="18"/>
                <w:szCs w:val="18"/>
              </w:rPr>
              <w:t>80.6</w:t>
            </w:r>
          </w:p>
        </w:tc>
      </w:tr>
    </w:tbl>
    <w:p w14:paraId="48121CEF" w14:textId="77777777" w:rsidR="004F4629" w:rsidRDefault="004F4629" w:rsidP="004F4629">
      <w:pPr>
        <w:spacing w:line="276" w:lineRule="auto"/>
        <w:rPr>
          <w:rFonts w:cs="Arial"/>
          <w:szCs w:val="20"/>
        </w:rPr>
      </w:pPr>
    </w:p>
    <w:p w14:paraId="79ECD16A" w14:textId="4CA55AC5" w:rsidR="004F4629" w:rsidRPr="00013E5B" w:rsidRDefault="004F4629" w:rsidP="004B2004">
      <w:pPr>
        <w:spacing w:line="276" w:lineRule="auto"/>
        <w:jc w:val="center"/>
        <w:rPr>
          <w:rFonts w:cs="Arial"/>
          <w:sz w:val="16"/>
          <w:szCs w:val="16"/>
        </w:rPr>
      </w:pPr>
      <w:r w:rsidRPr="00013E5B">
        <w:rPr>
          <w:rFonts w:cs="Arial"/>
          <w:sz w:val="16"/>
          <w:szCs w:val="16"/>
        </w:rPr>
        <w:t>Tabela</w:t>
      </w:r>
      <w:r>
        <w:rPr>
          <w:rFonts w:cs="Arial"/>
          <w:sz w:val="16"/>
          <w:szCs w:val="16"/>
        </w:rPr>
        <w:t xml:space="preserve"> S3:</w:t>
      </w:r>
      <w:r w:rsidRPr="00013E5B">
        <w:rPr>
          <w:rFonts w:cs="Arial"/>
          <w:sz w:val="16"/>
          <w:szCs w:val="16"/>
        </w:rPr>
        <w:t xml:space="preserve"> Resultados </w:t>
      </w:r>
      <w:r>
        <w:rPr>
          <w:rFonts w:cs="Arial"/>
          <w:sz w:val="16"/>
          <w:szCs w:val="16"/>
        </w:rPr>
        <w:t>durante o período de amostragem da campanha</w:t>
      </w:r>
      <w:r w:rsidRPr="00013E5B">
        <w:rPr>
          <w:rFonts w:cs="Arial"/>
          <w:sz w:val="16"/>
          <w:szCs w:val="16"/>
        </w:rPr>
        <w:t xml:space="preserve"> 13 (</w:t>
      </w:r>
      <w:r>
        <w:rPr>
          <w:rFonts w:eastAsia="Times New Roman" w:cs="Arial"/>
          <w:color w:val="000000"/>
          <w:sz w:val="16"/>
          <w:szCs w:val="16"/>
          <w:lang w:eastAsia="pt-BR"/>
        </w:rPr>
        <w:t>25</w:t>
      </w:r>
      <w:r w:rsidRPr="00013E5B">
        <w:rPr>
          <w:rFonts w:eastAsia="Times New Roman" w:cs="Arial"/>
          <w:color w:val="000000"/>
          <w:sz w:val="16"/>
          <w:szCs w:val="16"/>
          <w:lang w:eastAsia="pt-BR"/>
        </w:rPr>
        <w:t xml:space="preserve"> a 2</w:t>
      </w:r>
      <w:r>
        <w:rPr>
          <w:rFonts w:eastAsia="Times New Roman" w:cs="Arial"/>
          <w:color w:val="000000"/>
          <w:sz w:val="16"/>
          <w:szCs w:val="16"/>
          <w:lang w:eastAsia="pt-BR"/>
        </w:rPr>
        <w:t>8</w:t>
      </w:r>
      <w:r w:rsidRPr="00013E5B">
        <w:rPr>
          <w:rFonts w:eastAsia="Times New Roman" w:cs="Arial"/>
          <w:color w:val="000000"/>
          <w:sz w:val="16"/>
          <w:szCs w:val="16"/>
          <w:lang w:eastAsia="pt-BR"/>
        </w:rPr>
        <w:t xml:space="preserve"> de novembro de 2019)</w:t>
      </w:r>
    </w:p>
    <w:tbl>
      <w:tblPr>
        <w:tblW w:w="9400" w:type="dxa"/>
        <w:tblLook w:val="04A0" w:firstRow="1" w:lastRow="0" w:firstColumn="1" w:lastColumn="0" w:noHBand="0" w:noVBand="1"/>
      </w:tblPr>
      <w:tblGrid>
        <w:gridCol w:w="2351"/>
        <w:gridCol w:w="3329"/>
        <w:gridCol w:w="716"/>
        <w:gridCol w:w="716"/>
        <w:gridCol w:w="716"/>
        <w:gridCol w:w="716"/>
        <w:gridCol w:w="856"/>
      </w:tblGrid>
      <w:tr w:rsidR="004F4629" w:rsidRPr="00AE0B54" w14:paraId="7ED33F5C" w14:textId="77777777" w:rsidTr="00DB2AA8">
        <w:trPr>
          <w:trHeight w:val="288"/>
          <w:tblHeader/>
        </w:trPr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AD27C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Região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9A601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Estação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24EBA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25/11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311A8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26/11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93CEF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27/11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39409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28/11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52F6CE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AE0B54">
              <w:rPr>
                <w:rFonts w:eastAsia="Times New Roman" w:cs="Arial"/>
                <w:b/>
                <w:bCs/>
                <w:sz w:val="18"/>
                <w:szCs w:val="18"/>
              </w:rPr>
              <w:t>Total</w:t>
            </w:r>
          </w:p>
        </w:tc>
      </w:tr>
      <w:tr w:rsidR="004F4629" w:rsidRPr="00AE0B54" w14:paraId="6E4C0065" w14:textId="77777777" w:rsidTr="00DB2AA8">
        <w:trPr>
          <w:trHeight w:val="288"/>
        </w:trPr>
        <w:tc>
          <w:tcPr>
            <w:tcW w:w="23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29673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Suaçuí Grande MG</w:t>
            </w:r>
          </w:p>
        </w:tc>
        <w:tc>
          <w:tcPr>
            <w:tcW w:w="3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26E26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Água Boa - Centro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8A6BB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148C0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0A80B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B93FA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8A4ED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0.8</w:t>
            </w:r>
          </w:p>
        </w:tc>
      </w:tr>
      <w:tr w:rsidR="004F4629" w:rsidRPr="00AE0B54" w14:paraId="347D4EE3" w14:textId="77777777" w:rsidTr="00DB2AA8">
        <w:trPr>
          <w:trHeight w:val="288"/>
        </w:trPr>
        <w:tc>
          <w:tcPr>
            <w:tcW w:w="23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81CE6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Suaçuí Pequeno MG</w:t>
            </w:r>
          </w:p>
        </w:tc>
        <w:tc>
          <w:tcPr>
            <w:tcW w:w="3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98749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Sardoá - Centro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7CC5D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3.8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80B9C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25B61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86DCE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96250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4.2</w:t>
            </w:r>
          </w:p>
        </w:tc>
      </w:tr>
      <w:tr w:rsidR="004F4629" w:rsidRPr="00AE0B54" w14:paraId="1C514325" w14:textId="77777777" w:rsidTr="00DB2AA8">
        <w:trPr>
          <w:trHeight w:val="288"/>
        </w:trPr>
        <w:tc>
          <w:tcPr>
            <w:tcW w:w="23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81A4E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Corrente MG</w:t>
            </w:r>
          </w:p>
        </w:tc>
        <w:tc>
          <w:tcPr>
            <w:tcW w:w="3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60145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Guanhães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B9339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BE5C6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A9E45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67F88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73C4D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2.4</w:t>
            </w:r>
          </w:p>
        </w:tc>
      </w:tr>
      <w:tr w:rsidR="004F4629" w:rsidRPr="00AE0B54" w14:paraId="53B7105A" w14:textId="77777777" w:rsidTr="00DB2AA8">
        <w:trPr>
          <w:trHeight w:val="288"/>
        </w:trPr>
        <w:tc>
          <w:tcPr>
            <w:tcW w:w="23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9AEF1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Caratinga MG</w:t>
            </w:r>
          </w:p>
        </w:tc>
        <w:tc>
          <w:tcPr>
            <w:tcW w:w="3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93ED9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PCH Inhapim Jusante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CE8DE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E64E9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23DCD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99E63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E2FA9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0</w:t>
            </w:r>
          </w:p>
        </w:tc>
      </w:tr>
      <w:tr w:rsidR="004F4629" w:rsidRPr="00AE0B54" w14:paraId="69BD9B3C" w14:textId="77777777" w:rsidTr="00DB2AA8">
        <w:trPr>
          <w:trHeight w:val="288"/>
        </w:trPr>
        <w:tc>
          <w:tcPr>
            <w:tcW w:w="23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B421C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Santo Antônio MG</w:t>
            </w:r>
          </w:p>
        </w:tc>
        <w:tc>
          <w:tcPr>
            <w:tcW w:w="3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3F7DA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Dom Joaquim - Centro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82B35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1.4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E4EE4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57B57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96B7C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D3456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1.4</w:t>
            </w:r>
          </w:p>
        </w:tc>
      </w:tr>
      <w:tr w:rsidR="004F4629" w:rsidRPr="00AE0B54" w14:paraId="0D35C68E" w14:textId="77777777" w:rsidTr="00DB2AA8">
        <w:trPr>
          <w:trHeight w:val="288"/>
        </w:trPr>
        <w:tc>
          <w:tcPr>
            <w:tcW w:w="23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93E64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São José ES</w:t>
            </w:r>
          </w:p>
        </w:tc>
        <w:tc>
          <w:tcPr>
            <w:tcW w:w="3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B43E4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São Domingos do Norte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85932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1.4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2A50F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31EBE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F473F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D2F21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1.38</w:t>
            </w:r>
          </w:p>
        </w:tc>
      </w:tr>
      <w:tr w:rsidR="004F4629" w:rsidRPr="00AE0B54" w14:paraId="7F0FF141" w14:textId="77777777" w:rsidTr="00DB2AA8">
        <w:trPr>
          <w:trHeight w:val="288"/>
        </w:trPr>
        <w:tc>
          <w:tcPr>
            <w:tcW w:w="23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EE696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Pancas ES</w:t>
            </w:r>
          </w:p>
        </w:tc>
        <w:tc>
          <w:tcPr>
            <w:tcW w:w="3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100C0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 xml:space="preserve"> Pancas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6B40C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2.6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5F238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0.0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A4195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0.0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2D8E8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0.0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805B5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2.59</w:t>
            </w:r>
          </w:p>
        </w:tc>
      </w:tr>
      <w:tr w:rsidR="004F4629" w:rsidRPr="00AE0B54" w14:paraId="62250AC6" w14:textId="77777777" w:rsidTr="00DB2AA8">
        <w:trPr>
          <w:trHeight w:val="288"/>
        </w:trPr>
        <w:tc>
          <w:tcPr>
            <w:tcW w:w="23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7383C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Manhuaçu MG</w:t>
            </w:r>
          </w:p>
        </w:tc>
        <w:tc>
          <w:tcPr>
            <w:tcW w:w="3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525BF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Chalé - Centro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5E2F5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0B149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1.4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E2704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BBB11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44341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1.6</w:t>
            </w:r>
          </w:p>
        </w:tc>
      </w:tr>
      <w:tr w:rsidR="004F4629" w:rsidRPr="00AE0B54" w14:paraId="3F423B29" w14:textId="77777777" w:rsidTr="00DB2AA8">
        <w:trPr>
          <w:trHeight w:val="288"/>
        </w:trPr>
        <w:tc>
          <w:tcPr>
            <w:tcW w:w="23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B38ED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Piracicaba MG</w:t>
            </w:r>
          </w:p>
        </w:tc>
        <w:tc>
          <w:tcPr>
            <w:tcW w:w="3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3C4A0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 xml:space="preserve"> Piracicaba - Centro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AF082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9A8E1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0B11B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72BD4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0.8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947BE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0.8</w:t>
            </w:r>
          </w:p>
        </w:tc>
      </w:tr>
      <w:tr w:rsidR="004F4629" w:rsidRPr="00AE0B54" w14:paraId="5A89FF5D" w14:textId="77777777" w:rsidTr="00DB2AA8">
        <w:trPr>
          <w:trHeight w:val="288"/>
        </w:trPr>
        <w:tc>
          <w:tcPr>
            <w:tcW w:w="23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46663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lastRenderedPageBreak/>
              <w:t>Santa Maria do Rio Doce ES</w:t>
            </w:r>
          </w:p>
        </w:tc>
        <w:tc>
          <w:tcPr>
            <w:tcW w:w="3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8E3A4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Santa Teresa - Alto Caldeirão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1F833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B8C66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61704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DFF39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4F077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1.5</w:t>
            </w:r>
          </w:p>
        </w:tc>
      </w:tr>
      <w:tr w:rsidR="004F4629" w:rsidRPr="00AE0B54" w14:paraId="72A0389C" w14:textId="77777777" w:rsidTr="00DB2AA8">
        <w:trPr>
          <w:trHeight w:val="288"/>
        </w:trPr>
        <w:tc>
          <w:tcPr>
            <w:tcW w:w="23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66F78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Guandu ES</w:t>
            </w:r>
          </w:p>
        </w:tc>
        <w:tc>
          <w:tcPr>
            <w:tcW w:w="3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F42E2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Afonso Cláudio - Piracema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5AE59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E426E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1.4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75559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1F392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A29BF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1.4</w:t>
            </w:r>
          </w:p>
        </w:tc>
      </w:tr>
      <w:tr w:rsidR="004F4629" w:rsidRPr="00AE0B54" w14:paraId="63A80721" w14:textId="77777777" w:rsidTr="00DB2AA8">
        <w:trPr>
          <w:trHeight w:val="288"/>
        </w:trPr>
        <w:tc>
          <w:tcPr>
            <w:tcW w:w="23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8A9AB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Santa Joana ES</w:t>
            </w:r>
          </w:p>
        </w:tc>
        <w:tc>
          <w:tcPr>
            <w:tcW w:w="3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1B54C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Alto Rio Possmoser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51CF2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43EF7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05569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96227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7572B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0.6</w:t>
            </w:r>
          </w:p>
        </w:tc>
      </w:tr>
      <w:tr w:rsidR="004F4629" w:rsidRPr="00AE0B54" w14:paraId="65A9BB73" w14:textId="77777777" w:rsidTr="00DB2AA8">
        <w:trPr>
          <w:trHeight w:val="288"/>
        </w:trPr>
        <w:tc>
          <w:tcPr>
            <w:tcW w:w="23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6563A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Sacramento MG</w:t>
            </w:r>
          </w:p>
        </w:tc>
        <w:tc>
          <w:tcPr>
            <w:tcW w:w="3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6D5BA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GCH Bom Jesus do Galho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1EE33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C0C1E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9C2D3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3.2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3F017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5.4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EA195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9.74</w:t>
            </w:r>
          </w:p>
        </w:tc>
      </w:tr>
      <w:tr w:rsidR="004F4629" w:rsidRPr="00AE0B54" w14:paraId="194C3241" w14:textId="77777777" w:rsidTr="00DB2AA8">
        <w:trPr>
          <w:trHeight w:val="288"/>
        </w:trPr>
        <w:tc>
          <w:tcPr>
            <w:tcW w:w="23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2151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Matipó MG</w:t>
            </w:r>
          </w:p>
        </w:tc>
        <w:tc>
          <w:tcPr>
            <w:tcW w:w="3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FE18B" w14:textId="77777777" w:rsidR="004F4629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 xml:space="preserve">PCH Tulio Cordeiro de Mello </w:t>
            </w:r>
          </w:p>
          <w:p w14:paraId="400C3F0E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</w:rPr>
              <w:t>Montante 2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BC059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EDC03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B5C72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656E8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5.2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0E5C9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5.4</w:t>
            </w:r>
          </w:p>
        </w:tc>
      </w:tr>
      <w:tr w:rsidR="004F4629" w:rsidRPr="00AE0B54" w14:paraId="3F72EE10" w14:textId="77777777" w:rsidTr="00DB2AA8">
        <w:trPr>
          <w:trHeight w:val="288"/>
        </w:trPr>
        <w:tc>
          <w:tcPr>
            <w:tcW w:w="23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0A030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Casca MG</w:t>
            </w:r>
          </w:p>
        </w:tc>
        <w:tc>
          <w:tcPr>
            <w:tcW w:w="3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E0A3C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Rio Casca Centro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B6D80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488D7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26291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C32F0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1.0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AE7FE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2.2</w:t>
            </w:r>
          </w:p>
        </w:tc>
      </w:tr>
      <w:tr w:rsidR="004F4629" w:rsidRPr="00AE0B54" w14:paraId="0AA005B6" w14:textId="77777777" w:rsidTr="00DB2AA8">
        <w:trPr>
          <w:trHeight w:val="288"/>
        </w:trPr>
        <w:tc>
          <w:tcPr>
            <w:tcW w:w="23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3C024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Carmo MG</w:t>
            </w:r>
          </w:p>
        </w:tc>
        <w:tc>
          <w:tcPr>
            <w:tcW w:w="3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F073B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PCH Furquim Jusante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560B1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B1C53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A7491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6C568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23.7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FDB61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23.7</w:t>
            </w:r>
          </w:p>
        </w:tc>
      </w:tr>
      <w:tr w:rsidR="004F4629" w:rsidRPr="00AE0B54" w14:paraId="14EA1209" w14:textId="77777777" w:rsidTr="00DB2AA8">
        <w:trPr>
          <w:trHeight w:val="288"/>
        </w:trPr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7D90E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Piranga MG</w:t>
            </w:r>
          </w:p>
        </w:tc>
        <w:tc>
          <w:tcPr>
            <w:tcW w:w="3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EC1EF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 xml:space="preserve"> Senhora de Oliveira - Centro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2AB1D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B67B5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63B02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294AA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26.0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CE2EE7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26</w:t>
            </w:r>
          </w:p>
        </w:tc>
      </w:tr>
    </w:tbl>
    <w:p w14:paraId="72C2ACFF" w14:textId="77777777" w:rsidR="004F4629" w:rsidRDefault="004F4629" w:rsidP="004F4629">
      <w:pPr>
        <w:jc w:val="center"/>
        <w:rPr>
          <w:rFonts w:cs="Arial"/>
          <w:b/>
          <w:bCs/>
          <w:szCs w:val="20"/>
        </w:rPr>
      </w:pPr>
    </w:p>
    <w:p w14:paraId="4674229C" w14:textId="0709FAF1" w:rsidR="004F4629" w:rsidRPr="00286740" w:rsidRDefault="004F4629" w:rsidP="004B2004">
      <w:pPr>
        <w:spacing w:line="276" w:lineRule="auto"/>
        <w:jc w:val="center"/>
        <w:rPr>
          <w:rFonts w:cs="Arial"/>
          <w:sz w:val="16"/>
          <w:szCs w:val="16"/>
        </w:rPr>
      </w:pPr>
      <w:r w:rsidRPr="00013E5B">
        <w:rPr>
          <w:rFonts w:cs="Arial"/>
          <w:sz w:val="16"/>
          <w:szCs w:val="16"/>
        </w:rPr>
        <w:t>Tabela</w:t>
      </w:r>
      <w:r>
        <w:rPr>
          <w:rFonts w:cs="Arial"/>
          <w:sz w:val="16"/>
          <w:szCs w:val="16"/>
        </w:rPr>
        <w:t xml:space="preserve"> S4:</w:t>
      </w:r>
      <w:r w:rsidRPr="00013E5B">
        <w:rPr>
          <w:rFonts w:cs="Arial"/>
          <w:sz w:val="16"/>
          <w:szCs w:val="16"/>
        </w:rPr>
        <w:t xml:space="preserve"> Resultados da Semana anterior à campanha 1</w:t>
      </w:r>
      <w:r>
        <w:rPr>
          <w:rFonts w:cs="Arial"/>
          <w:sz w:val="16"/>
          <w:szCs w:val="16"/>
        </w:rPr>
        <w:t>4</w:t>
      </w:r>
      <w:r w:rsidRPr="00013E5B">
        <w:rPr>
          <w:rFonts w:cs="Arial"/>
          <w:sz w:val="16"/>
          <w:szCs w:val="16"/>
        </w:rPr>
        <w:t xml:space="preserve"> (</w:t>
      </w:r>
      <w:r w:rsidRPr="00286740">
        <w:rPr>
          <w:rFonts w:eastAsia="Times New Roman" w:cs="Arial"/>
          <w:color w:val="000000"/>
          <w:sz w:val="16"/>
          <w:szCs w:val="16"/>
          <w:lang w:eastAsia="pt-BR"/>
        </w:rPr>
        <w:t>2 a 8 de dezembro de 2019</w:t>
      </w:r>
      <w:r w:rsidRPr="00013E5B">
        <w:rPr>
          <w:rFonts w:eastAsia="Times New Roman" w:cs="Arial"/>
          <w:color w:val="000000"/>
          <w:sz w:val="16"/>
          <w:szCs w:val="16"/>
          <w:lang w:eastAsia="pt-BR"/>
        </w:rPr>
        <w:t>)</w:t>
      </w:r>
    </w:p>
    <w:tbl>
      <w:tblPr>
        <w:tblW w:w="9580" w:type="dxa"/>
        <w:tblLook w:val="04A0" w:firstRow="1" w:lastRow="0" w:firstColumn="1" w:lastColumn="0" w:noHBand="0" w:noVBand="1"/>
      </w:tblPr>
      <w:tblGrid>
        <w:gridCol w:w="1832"/>
        <w:gridCol w:w="2601"/>
        <w:gridCol w:w="640"/>
        <w:gridCol w:w="640"/>
        <w:gridCol w:w="640"/>
        <w:gridCol w:w="640"/>
        <w:gridCol w:w="640"/>
        <w:gridCol w:w="640"/>
        <w:gridCol w:w="640"/>
        <w:gridCol w:w="667"/>
      </w:tblGrid>
      <w:tr w:rsidR="004F4629" w:rsidRPr="004A18D1" w14:paraId="30B14081" w14:textId="77777777" w:rsidTr="00DB2AA8">
        <w:trPr>
          <w:trHeight w:val="240"/>
          <w:tblHeader/>
        </w:trPr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08B24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Região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6E76D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Estação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92A78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2/12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F30AE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3/12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B836B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4/12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D4B41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5/12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CDCF9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6/12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60690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7/12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68E71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8/12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B34D82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Total</w:t>
            </w:r>
          </w:p>
        </w:tc>
      </w:tr>
      <w:tr w:rsidR="004F4629" w:rsidRPr="004A18D1" w14:paraId="022F9063" w14:textId="77777777" w:rsidTr="00DB2AA8">
        <w:trPr>
          <w:trHeight w:val="240"/>
        </w:trPr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46B42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Suaçuí Grande MG</w:t>
            </w:r>
          </w:p>
        </w:tc>
        <w:tc>
          <w:tcPr>
            <w:tcW w:w="2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38704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Água Boa - Centro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F553C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4.4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59BC9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9.8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668AD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3.2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A9BF4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D90B8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5BBB6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7.2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EF8EE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2.6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084B2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29.2</w:t>
            </w:r>
          </w:p>
        </w:tc>
      </w:tr>
      <w:tr w:rsidR="004F4629" w:rsidRPr="004A18D1" w14:paraId="562A9E60" w14:textId="77777777" w:rsidTr="00DB2AA8">
        <w:trPr>
          <w:trHeight w:val="240"/>
        </w:trPr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2D2D8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Suaçuí Pequeno MG</w:t>
            </w:r>
          </w:p>
        </w:tc>
        <w:tc>
          <w:tcPr>
            <w:tcW w:w="2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FA11B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Sardoá - Centro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4644C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88922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17.8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1A8CF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6.6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5BD4F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2.0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C2457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3.4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AF0A0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9.2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E0DDA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8.8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65B54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48.8</w:t>
            </w:r>
          </w:p>
        </w:tc>
      </w:tr>
      <w:tr w:rsidR="004F4629" w:rsidRPr="004A18D1" w14:paraId="73C3D997" w14:textId="77777777" w:rsidTr="00DB2AA8">
        <w:trPr>
          <w:trHeight w:val="240"/>
        </w:trPr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AA244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Corrente MG</w:t>
            </w:r>
          </w:p>
        </w:tc>
        <w:tc>
          <w:tcPr>
            <w:tcW w:w="2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FD8ED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Guanhães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1EE37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C8008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35.4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89AC2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12.2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5D507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A2B23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25.2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59D07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9.0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6020B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8.0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91412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92.4</w:t>
            </w:r>
          </w:p>
        </w:tc>
      </w:tr>
      <w:tr w:rsidR="004F4629" w:rsidRPr="004A18D1" w14:paraId="4D107306" w14:textId="77777777" w:rsidTr="00DB2AA8">
        <w:trPr>
          <w:trHeight w:val="240"/>
        </w:trPr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F7B01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Caratinga MG</w:t>
            </w:r>
          </w:p>
        </w:tc>
        <w:tc>
          <w:tcPr>
            <w:tcW w:w="2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EA6AA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PCH Inhapim Jusante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C7E4D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6592A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79093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23BF5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2F6B4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F22EB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B6ECE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6C214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</w:tr>
      <w:tr w:rsidR="004F4629" w:rsidRPr="004A18D1" w14:paraId="47D36861" w14:textId="77777777" w:rsidTr="00DB2AA8">
        <w:trPr>
          <w:trHeight w:val="240"/>
        </w:trPr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98D77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Santo Antônio MG</w:t>
            </w:r>
          </w:p>
        </w:tc>
        <w:tc>
          <w:tcPr>
            <w:tcW w:w="2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4D15D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Dom Joaquim - Centro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0D366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AB837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50.2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9C663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1.4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C847B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32537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7BA93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31.8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D5C29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58B06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169</w:t>
            </w:r>
          </w:p>
        </w:tc>
      </w:tr>
      <w:tr w:rsidR="004F4629" w:rsidRPr="004A18D1" w14:paraId="5794F11E" w14:textId="77777777" w:rsidTr="00DB2AA8">
        <w:trPr>
          <w:trHeight w:val="240"/>
        </w:trPr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82D2E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São José ES</w:t>
            </w:r>
          </w:p>
        </w:tc>
        <w:tc>
          <w:tcPr>
            <w:tcW w:w="2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9EC52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4A18D1">
              <w:rPr>
                <w:rFonts w:eastAsia="Times New Roman" w:cs="Arial"/>
                <w:sz w:val="18"/>
                <w:szCs w:val="18"/>
              </w:rPr>
              <w:t>São Domingos do Norte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BB883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5.7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278AA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20.1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C145C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5.6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5D7FA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15.3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B6166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435C9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2.0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02E8C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67220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52.58</w:t>
            </w:r>
          </w:p>
        </w:tc>
      </w:tr>
      <w:tr w:rsidR="004F4629" w:rsidRPr="004A18D1" w14:paraId="6FD791C7" w14:textId="77777777" w:rsidTr="00DB2AA8">
        <w:trPr>
          <w:trHeight w:val="240"/>
        </w:trPr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2EE48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Pancas ES</w:t>
            </w:r>
          </w:p>
        </w:tc>
        <w:tc>
          <w:tcPr>
            <w:tcW w:w="2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C0698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 xml:space="preserve"> Pancas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59ECE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10.6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A1768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20.9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0D111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8.8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13C62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9.4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6792F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3C408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15.9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45D70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3.6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19FAE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69.23</w:t>
            </w:r>
          </w:p>
        </w:tc>
      </w:tr>
      <w:tr w:rsidR="004F4629" w:rsidRPr="004A18D1" w14:paraId="17EF0ADA" w14:textId="77777777" w:rsidTr="00DB2AA8">
        <w:trPr>
          <w:trHeight w:val="240"/>
        </w:trPr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068A5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Manhuaçu MG</w:t>
            </w:r>
          </w:p>
        </w:tc>
        <w:tc>
          <w:tcPr>
            <w:tcW w:w="2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B4466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Chalé - Centro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C01AE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19.2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9372B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14.0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646FD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5.6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E0DA2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DE2C2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6.8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0FD54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4.4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3329D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9.8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9AC98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62</w:t>
            </w:r>
          </w:p>
        </w:tc>
      </w:tr>
      <w:tr w:rsidR="004F4629" w:rsidRPr="004A18D1" w14:paraId="1F7B17EB" w14:textId="77777777" w:rsidTr="00DB2AA8">
        <w:trPr>
          <w:trHeight w:val="240"/>
        </w:trPr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0198C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Piracicaba MG</w:t>
            </w:r>
          </w:p>
        </w:tc>
        <w:tc>
          <w:tcPr>
            <w:tcW w:w="2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0ED38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 xml:space="preserve"> Piracicaba - Centro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9639F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7.4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FA25B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7.0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43D7E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81311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2.0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05C99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D494E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3.8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1E224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D70BE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32.8</w:t>
            </w:r>
          </w:p>
        </w:tc>
      </w:tr>
      <w:tr w:rsidR="004F4629" w:rsidRPr="004A18D1" w14:paraId="78295697" w14:textId="77777777" w:rsidTr="00DB2AA8">
        <w:trPr>
          <w:trHeight w:val="456"/>
        </w:trPr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1659E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Santa Maria do Rio Doce ES</w:t>
            </w:r>
          </w:p>
        </w:tc>
        <w:tc>
          <w:tcPr>
            <w:tcW w:w="2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430AB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Santa Teresa - Alto Caldeirão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BFAE4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16.0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4F6D0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2.8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D584F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6.4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1CB3A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2.0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E6BEE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2.8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F469B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31.7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4642D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3F135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62.22</w:t>
            </w:r>
          </w:p>
        </w:tc>
      </w:tr>
      <w:tr w:rsidR="004F4629" w:rsidRPr="004A18D1" w14:paraId="0839893C" w14:textId="77777777" w:rsidTr="00DB2AA8">
        <w:trPr>
          <w:trHeight w:val="240"/>
        </w:trPr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BE4FA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Guandu ES</w:t>
            </w:r>
          </w:p>
        </w:tc>
        <w:tc>
          <w:tcPr>
            <w:tcW w:w="2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C2A0E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4A18D1">
              <w:rPr>
                <w:rFonts w:eastAsia="Times New Roman" w:cs="Arial"/>
                <w:sz w:val="18"/>
                <w:szCs w:val="18"/>
              </w:rPr>
              <w:t>Afonso Cláudio - Piracema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62FC1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2E2B2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F8993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DAE1C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D3C9D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B4812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8D040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A0EE0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0.2</w:t>
            </w:r>
          </w:p>
        </w:tc>
      </w:tr>
      <w:tr w:rsidR="004F4629" w:rsidRPr="004A18D1" w14:paraId="6F27E23F" w14:textId="77777777" w:rsidTr="00DB2AA8">
        <w:trPr>
          <w:trHeight w:val="240"/>
        </w:trPr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27ED1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Santa Joana ES</w:t>
            </w:r>
          </w:p>
        </w:tc>
        <w:tc>
          <w:tcPr>
            <w:tcW w:w="2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7DE5C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4A18D1">
              <w:rPr>
                <w:rFonts w:eastAsia="Times New Roman" w:cs="Arial"/>
                <w:sz w:val="18"/>
                <w:szCs w:val="18"/>
              </w:rPr>
              <w:t>Alto Rio Possmoser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A3F5E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31.9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DF216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7.7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CEFE9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4.8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CA725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506B1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E7C61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28.4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68B67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0.8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EB30E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75.17</w:t>
            </w:r>
          </w:p>
        </w:tc>
      </w:tr>
      <w:tr w:rsidR="004F4629" w:rsidRPr="004A18D1" w14:paraId="6331F25F" w14:textId="77777777" w:rsidTr="00DB2AA8">
        <w:trPr>
          <w:trHeight w:val="240"/>
        </w:trPr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F73A2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Sacramento MG</w:t>
            </w:r>
          </w:p>
        </w:tc>
        <w:tc>
          <w:tcPr>
            <w:tcW w:w="2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40BA9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GCH Bom Jesus do Galho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004E5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8AF5E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C6B62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07E52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AE2F6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1C2AC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60903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4B1B4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</w:tr>
      <w:tr w:rsidR="004F4629" w:rsidRPr="004A18D1" w14:paraId="5606FCA9" w14:textId="77777777" w:rsidTr="00DB2AA8">
        <w:trPr>
          <w:trHeight w:val="456"/>
        </w:trPr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C1842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Matipó MG</w:t>
            </w:r>
          </w:p>
        </w:tc>
        <w:tc>
          <w:tcPr>
            <w:tcW w:w="2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B5C1D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 xml:space="preserve">PCH Tulio Cordeiro de Mello 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9B0F4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67A79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55B22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605C4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7DE95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2E4AD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BA5ED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95035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</w:tr>
      <w:tr w:rsidR="004F4629" w:rsidRPr="004A18D1" w14:paraId="14AB6CF7" w14:textId="77777777" w:rsidTr="00DB2AA8">
        <w:trPr>
          <w:trHeight w:val="240"/>
        </w:trPr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7BF87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Casca MG</w:t>
            </w:r>
          </w:p>
        </w:tc>
        <w:tc>
          <w:tcPr>
            <w:tcW w:w="2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B799B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Rio Casca Centro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507CC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11.8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90ACD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4.8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057AE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1.4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075B1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FEC14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7.8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0A0DE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3.0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84A2D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27EE9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28.8</w:t>
            </w:r>
          </w:p>
        </w:tc>
      </w:tr>
      <w:tr w:rsidR="004F4629" w:rsidRPr="004A18D1" w14:paraId="441BA445" w14:textId="77777777" w:rsidTr="00DB2AA8">
        <w:trPr>
          <w:trHeight w:val="240"/>
        </w:trPr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FFBAD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Carmo MG</w:t>
            </w:r>
          </w:p>
        </w:tc>
        <w:tc>
          <w:tcPr>
            <w:tcW w:w="2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6DB50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PCH Furquim Jusante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86022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2.6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CCA8B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7.9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340AA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4917F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5.1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EA9E1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12.1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7D010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6.0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5DFE9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BCF47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34.9</w:t>
            </w:r>
          </w:p>
        </w:tc>
      </w:tr>
      <w:tr w:rsidR="004F4629" w:rsidRPr="004A18D1" w14:paraId="2C65774A" w14:textId="77777777" w:rsidTr="00DB2AA8">
        <w:trPr>
          <w:trHeight w:val="240"/>
        </w:trPr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9BDDC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Piranga MG</w:t>
            </w:r>
          </w:p>
        </w:tc>
        <w:tc>
          <w:tcPr>
            <w:tcW w:w="2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5961D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 xml:space="preserve"> Senhora de Oliveira - Centro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C8D4E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5E113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8536B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50E94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D3462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F6DAA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EF955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C02557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</w:t>
            </w:r>
          </w:p>
        </w:tc>
      </w:tr>
    </w:tbl>
    <w:p w14:paraId="4B9E0EF3" w14:textId="24ECB157" w:rsidR="004F4629" w:rsidRDefault="004F4629" w:rsidP="004F4629">
      <w:pPr>
        <w:rPr>
          <w:rFonts w:cs="Arial"/>
          <w:szCs w:val="20"/>
        </w:rPr>
      </w:pPr>
    </w:p>
    <w:p w14:paraId="275C1C84" w14:textId="251E9E02" w:rsidR="004F4629" w:rsidRDefault="004F4629" w:rsidP="004F4629">
      <w:pPr>
        <w:rPr>
          <w:rFonts w:cs="Arial"/>
          <w:szCs w:val="20"/>
        </w:rPr>
      </w:pPr>
    </w:p>
    <w:p w14:paraId="22A08753" w14:textId="77777777" w:rsidR="00F26877" w:rsidRDefault="00F26877" w:rsidP="004F4629">
      <w:pPr>
        <w:rPr>
          <w:rFonts w:cs="Arial"/>
          <w:szCs w:val="20"/>
        </w:rPr>
      </w:pPr>
    </w:p>
    <w:p w14:paraId="09B05B8B" w14:textId="26830182" w:rsidR="004F4629" w:rsidRPr="00286740" w:rsidRDefault="004F4629" w:rsidP="004B2004">
      <w:pPr>
        <w:spacing w:line="276" w:lineRule="auto"/>
        <w:jc w:val="center"/>
        <w:rPr>
          <w:rFonts w:cs="Arial"/>
          <w:sz w:val="16"/>
          <w:szCs w:val="16"/>
        </w:rPr>
      </w:pPr>
      <w:r w:rsidRPr="00013E5B">
        <w:rPr>
          <w:rFonts w:cs="Arial"/>
          <w:sz w:val="16"/>
          <w:szCs w:val="16"/>
        </w:rPr>
        <w:lastRenderedPageBreak/>
        <w:t xml:space="preserve">Tabela </w:t>
      </w:r>
      <w:r>
        <w:rPr>
          <w:rFonts w:cs="Arial"/>
          <w:sz w:val="16"/>
          <w:szCs w:val="16"/>
        </w:rPr>
        <w:t>S5:</w:t>
      </w:r>
      <w:r w:rsidRPr="00013E5B">
        <w:rPr>
          <w:rFonts w:cs="Arial"/>
          <w:sz w:val="16"/>
          <w:szCs w:val="16"/>
        </w:rPr>
        <w:t xml:space="preserve"> Resultados </w:t>
      </w:r>
      <w:r>
        <w:rPr>
          <w:rFonts w:cs="Arial"/>
          <w:sz w:val="16"/>
          <w:szCs w:val="16"/>
        </w:rPr>
        <w:t>durante o período de amostragem da campanha</w:t>
      </w:r>
      <w:r w:rsidRPr="00013E5B">
        <w:rPr>
          <w:rFonts w:cs="Arial"/>
          <w:sz w:val="16"/>
          <w:szCs w:val="16"/>
        </w:rPr>
        <w:t xml:space="preserve"> 1</w:t>
      </w:r>
      <w:r>
        <w:rPr>
          <w:rFonts w:cs="Arial"/>
          <w:sz w:val="16"/>
          <w:szCs w:val="16"/>
        </w:rPr>
        <w:t>4</w:t>
      </w:r>
      <w:r w:rsidRPr="00013E5B">
        <w:rPr>
          <w:rFonts w:cs="Arial"/>
          <w:sz w:val="16"/>
          <w:szCs w:val="16"/>
        </w:rPr>
        <w:t xml:space="preserve"> (</w:t>
      </w:r>
      <w:r w:rsidRPr="00286740">
        <w:rPr>
          <w:rFonts w:eastAsia="Times New Roman" w:cs="Arial"/>
          <w:color w:val="000000"/>
          <w:sz w:val="16"/>
          <w:szCs w:val="16"/>
          <w:lang w:eastAsia="pt-BR"/>
        </w:rPr>
        <w:t>9 a 12 de dezembro de 2019</w:t>
      </w:r>
      <w:r w:rsidRPr="00013E5B">
        <w:rPr>
          <w:rFonts w:eastAsia="Times New Roman" w:cs="Arial"/>
          <w:color w:val="000000"/>
          <w:sz w:val="16"/>
          <w:szCs w:val="16"/>
          <w:lang w:eastAsia="pt-BR"/>
        </w:rPr>
        <w:t>)</w:t>
      </w:r>
    </w:p>
    <w:tbl>
      <w:tblPr>
        <w:tblW w:w="9400" w:type="dxa"/>
        <w:tblLook w:val="04A0" w:firstRow="1" w:lastRow="0" w:firstColumn="1" w:lastColumn="0" w:noHBand="0" w:noVBand="1"/>
      </w:tblPr>
      <w:tblGrid>
        <w:gridCol w:w="2380"/>
        <w:gridCol w:w="3380"/>
        <w:gridCol w:w="700"/>
        <w:gridCol w:w="700"/>
        <w:gridCol w:w="700"/>
        <w:gridCol w:w="700"/>
        <w:gridCol w:w="840"/>
      </w:tblGrid>
      <w:tr w:rsidR="004F4629" w:rsidRPr="00AE0B54" w14:paraId="174FCF74" w14:textId="77777777" w:rsidTr="00DB2AA8">
        <w:trPr>
          <w:trHeight w:val="288"/>
          <w:tblHeader/>
        </w:trPr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4A01D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Região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F505A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Estação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A620A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9/12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FEF34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10/12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86201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11/12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4781C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12/12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60A969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AE0B54">
              <w:rPr>
                <w:rFonts w:eastAsia="Times New Roman" w:cs="Arial"/>
                <w:b/>
                <w:bCs/>
                <w:sz w:val="18"/>
                <w:szCs w:val="18"/>
              </w:rPr>
              <w:t>Total</w:t>
            </w:r>
          </w:p>
        </w:tc>
      </w:tr>
      <w:tr w:rsidR="004F4629" w:rsidRPr="00AE0B54" w14:paraId="592D759F" w14:textId="77777777" w:rsidTr="00DB2AA8">
        <w:trPr>
          <w:trHeight w:val="288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6525B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Suaçuí Grande MG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264A1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Água Boa - Centro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B2C02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4396B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B9EE7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BE660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1BE47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1.6</w:t>
            </w:r>
          </w:p>
        </w:tc>
      </w:tr>
      <w:tr w:rsidR="004F4629" w:rsidRPr="00AE0B54" w14:paraId="00316131" w14:textId="77777777" w:rsidTr="00DB2AA8">
        <w:trPr>
          <w:trHeight w:val="288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627B5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Suaçuí Pequeno MG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E2784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Sardoá - Centro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EC7D9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1.0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5A1F4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2EA7B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A262E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7A714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1</w:t>
            </w:r>
          </w:p>
        </w:tc>
      </w:tr>
      <w:tr w:rsidR="004F4629" w:rsidRPr="00AE0B54" w14:paraId="46146ACA" w14:textId="77777777" w:rsidTr="00DB2AA8">
        <w:trPr>
          <w:trHeight w:val="288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A4DC0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Corrente MG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57406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Guanhães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0F803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7647B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690E8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20665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C4309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0.2</w:t>
            </w:r>
          </w:p>
        </w:tc>
      </w:tr>
      <w:tr w:rsidR="004F4629" w:rsidRPr="00AE0B54" w14:paraId="33FB04FA" w14:textId="77777777" w:rsidTr="00DB2AA8">
        <w:trPr>
          <w:trHeight w:val="288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19BE8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Caratinga MG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6C290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PCH Inhapim Jusante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2D965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AAB51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B220A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59B6B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84424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0</w:t>
            </w:r>
          </w:p>
        </w:tc>
      </w:tr>
      <w:tr w:rsidR="004F4629" w:rsidRPr="00AE0B54" w14:paraId="33FB2792" w14:textId="77777777" w:rsidTr="00DB2AA8">
        <w:trPr>
          <w:trHeight w:val="288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AB3E0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Santo Antônio MG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3760A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Dom Joaquim - Centro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4130F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BED7C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26904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3966A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6.4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E6A27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6.8</w:t>
            </w:r>
          </w:p>
        </w:tc>
      </w:tr>
      <w:tr w:rsidR="004F4629" w:rsidRPr="00AE0B54" w14:paraId="29EB262F" w14:textId="77777777" w:rsidTr="00DB2AA8">
        <w:trPr>
          <w:trHeight w:val="288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9D7DE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São José ES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B3297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São Domingos do Norte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0CDFA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8.1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AEB3B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EF034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1D675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CF8A2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8.29</w:t>
            </w:r>
          </w:p>
        </w:tc>
      </w:tr>
      <w:tr w:rsidR="004F4629" w:rsidRPr="00AE0B54" w14:paraId="65B60BAD" w14:textId="77777777" w:rsidTr="00DB2AA8">
        <w:trPr>
          <w:trHeight w:val="288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4AFEB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Pancas ES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D91DA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 xml:space="preserve"> Pancas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13CF9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D0210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4DEFB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AFB62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A9AEC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0.6</w:t>
            </w:r>
          </w:p>
        </w:tc>
      </w:tr>
      <w:tr w:rsidR="004F4629" w:rsidRPr="00AE0B54" w14:paraId="60FFC88A" w14:textId="77777777" w:rsidTr="00DB2AA8">
        <w:trPr>
          <w:trHeight w:val="288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AD1AE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Manhuaçu MG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AADEB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Chalé - Centro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EE292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6B87A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01E6E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C09FA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76F26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1.6</w:t>
            </w:r>
          </w:p>
        </w:tc>
      </w:tr>
      <w:tr w:rsidR="004F4629" w:rsidRPr="00AE0B54" w14:paraId="222133D6" w14:textId="77777777" w:rsidTr="00DB2AA8">
        <w:trPr>
          <w:trHeight w:val="288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D37C4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Piracicaba MG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127AE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 xml:space="preserve"> Piracicaba - Centro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C1103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5488D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D265B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568CB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8.0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217A1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9.6</w:t>
            </w:r>
          </w:p>
        </w:tc>
      </w:tr>
      <w:tr w:rsidR="004F4629" w:rsidRPr="00AE0B54" w14:paraId="686C6BCD" w14:textId="77777777" w:rsidTr="00DB2AA8">
        <w:trPr>
          <w:trHeight w:val="288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E62FE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S</w:t>
            </w:r>
            <w:r>
              <w:rPr>
                <w:rFonts w:eastAsia="Times New Roman" w:cs="Arial"/>
                <w:color w:val="000000"/>
                <w:sz w:val="18"/>
                <w:szCs w:val="18"/>
              </w:rPr>
              <w:t>anta</w:t>
            </w: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 xml:space="preserve"> Maria do Rio Doce ES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8AAB2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Santa Teresa - Alto Caldeirão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97BC2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D7628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A843F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022B3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0279D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0.6</w:t>
            </w:r>
          </w:p>
        </w:tc>
      </w:tr>
      <w:tr w:rsidR="004F4629" w:rsidRPr="00AE0B54" w14:paraId="392FDB1B" w14:textId="77777777" w:rsidTr="00DB2AA8">
        <w:trPr>
          <w:trHeight w:val="288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09967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Guandu ES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9B68B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Afonso Cláudio - Piracema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CE030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18EA4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A1780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44EE1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31596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0.2</w:t>
            </w:r>
          </w:p>
        </w:tc>
      </w:tr>
      <w:tr w:rsidR="004F4629" w:rsidRPr="00AE0B54" w14:paraId="6B24DC8C" w14:textId="77777777" w:rsidTr="00DB2AA8">
        <w:trPr>
          <w:trHeight w:val="288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57CD0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Santa Joana ES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227E2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Alto Rio Possmoser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0C75F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D38D0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97155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DA7B1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6F4AA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0.6</w:t>
            </w:r>
          </w:p>
        </w:tc>
      </w:tr>
      <w:tr w:rsidR="004F4629" w:rsidRPr="00AE0B54" w14:paraId="351ACDA2" w14:textId="77777777" w:rsidTr="00DB2AA8">
        <w:trPr>
          <w:trHeight w:val="288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DC8F2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Sacramento MG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2968C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GCH Bom Jesus do Galho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66043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7C5AE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767CC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5D0CD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1.4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8448E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1.4</w:t>
            </w:r>
          </w:p>
        </w:tc>
      </w:tr>
      <w:tr w:rsidR="004F4629" w:rsidRPr="00AE0B54" w14:paraId="78269AFF" w14:textId="77777777" w:rsidTr="00DB2AA8">
        <w:trPr>
          <w:trHeight w:val="288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F95B8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Matipó MG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F93D3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 xml:space="preserve">PCH Tulio Cordeiro de Mello 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6F9A5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3E950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A68A6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D5FD3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11.4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21259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11.4</w:t>
            </w:r>
          </w:p>
        </w:tc>
      </w:tr>
      <w:tr w:rsidR="004F4629" w:rsidRPr="00AE0B54" w14:paraId="6061516A" w14:textId="77777777" w:rsidTr="00DB2AA8">
        <w:trPr>
          <w:trHeight w:val="288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53174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Casca MG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7230E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Rio Casca Centro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8A9EE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BBAC5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8F0F6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2.6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0B53B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13.6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5642F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16.4</w:t>
            </w:r>
          </w:p>
        </w:tc>
      </w:tr>
      <w:tr w:rsidR="004F4629" w:rsidRPr="00AE0B54" w14:paraId="5138877A" w14:textId="77777777" w:rsidTr="00DB2AA8">
        <w:trPr>
          <w:trHeight w:val="288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D3065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Carmo MG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640D9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PCH Furquim Jusante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29A7A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D0565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4F40C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3299B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6.6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FF076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6.6</w:t>
            </w:r>
          </w:p>
        </w:tc>
      </w:tr>
      <w:tr w:rsidR="004F4629" w:rsidRPr="00AE0B54" w14:paraId="737FECBD" w14:textId="77777777" w:rsidTr="00DB2AA8">
        <w:trPr>
          <w:trHeight w:val="288"/>
        </w:trPr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23E66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Piranga MG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071D2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 xml:space="preserve"> Senhora de Oliveira - Centro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B69EA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B3F81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FF753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02595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32.8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BEBDB1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32.8</w:t>
            </w:r>
          </w:p>
        </w:tc>
      </w:tr>
    </w:tbl>
    <w:p w14:paraId="687870A6" w14:textId="77777777" w:rsidR="004F4629" w:rsidRDefault="004F4629" w:rsidP="004F4629">
      <w:pPr>
        <w:spacing w:line="276" w:lineRule="auto"/>
        <w:rPr>
          <w:rFonts w:cs="Arial"/>
          <w:sz w:val="16"/>
          <w:szCs w:val="16"/>
        </w:rPr>
      </w:pPr>
    </w:p>
    <w:p w14:paraId="71D8E6E7" w14:textId="69C3711C" w:rsidR="004F4629" w:rsidRPr="00286740" w:rsidRDefault="004F4629" w:rsidP="004B2004">
      <w:pPr>
        <w:spacing w:line="276" w:lineRule="auto"/>
        <w:jc w:val="center"/>
        <w:rPr>
          <w:rFonts w:cs="Arial"/>
          <w:sz w:val="16"/>
          <w:szCs w:val="16"/>
        </w:rPr>
      </w:pPr>
      <w:r w:rsidRPr="00013E5B">
        <w:rPr>
          <w:rFonts w:cs="Arial"/>
          <w:sz w:val="16"/>
          <w:szCs w:val="16"/>
        </w:rPr>
        <w:t xml:space="preserve">Tabela </w:t>
      </w:r>
      <w:r>
        <w:rPr>
          <w:rFonts w:cs="Arial"/>
          <w:sz w:val="16"/>
          <w:szCs w:val="16"/>
        </w:rPr>
        <w:t>S6:</w:t>
      </w:r>
      <w:r w:rsidRPr="00013E5B">
        <w:rPr>
          <w:rFonts w:cs="Arial"/>
          <w:sz w:val="16"/>
          <w:szCs w:val="16"/>
        </w:rPr>
        <w:t xml:space="preserve"> Resultados da Semana anterior à campanha 1</w:t>
      </w:r>
      <w:r>
        <w:rPr>
          <w:rFonts w:cs="Arial"/>
          <w:sz w:val="16"/>
          <w:szCs w:val="16"/>
        </w:rPr>
        <w:t>5</w:t>
      </w:r>
      <w:r w:rsidRPr="00013E5B">
        <w:rPr>
          <w:rFonts w:cs="Arial"/>
          <w:sz w:val="16"/>
          <w:szCs w:val="16"/>
        </w:rPr>
        <w:t xml:space="preserve"> (</w:t>
      </w:r>
      <w:r w:rsidRPr="00286740">
        <w:rPr>
          <w:rFonts w:eastAsia="Times New Roman" w:cs="Arial"/>
          <w:color w:val="000000"/>
          <w:sz w:val="16"/>
          <w:szCs w:val="16"/>
          <w:lang w:eastAsia="pt-BR"/>
        </w:rPr>
        <w:t>13 a 19 de janeiro de 2020</w:t>
      </w:r>
      <w:r w:rsidRPr="00013E5B">
        <w:rPr>
          <w:rFonts w:eastAsia="Times New Roman" w:cs="Arial"/>
          <w:color w:val="000000"/>
          <w:sz w:val="16"/>
          <w:szCs w:val="16"/>
          <w:lang w:eastAsia="pt-BR"/>
        </w:rPr>
        <w:t>)</w:t>
      </w:r>
    </w:p>
    <w:tbl>
      <w:tblPr>
        <w:tblW w:w="9580" w:type="dxa"/>
        <w:tblLook w:val="04A0" w:firstRow="1" w:lastRow="0" w:firstColumn="1" w:lastColumn="0" w:noHBand="0" w:noVBand="1"/>
      </w:tblPr>
      <w:tblGrid>
        <w:gridCol w:w="1832"/>
        <w:gridCol w:w="2601"/>
        <w:gridCol w:w="640"/>
        <w:gridCol w:w="640"/>
        <w:gridCol w:w="640"/>
        <w:gridCol w:w="640"/>
        <w:gridCol w:w="640"/>
        <w:gridCol w:w="640"/>
        <w:gridCol w:w="640"/>
        <w:gridCol w:w="667"/>
      </w:tblGrid>
      <w:tr w:rsidR="004F4629" w:rsidRPr="004A18D1" w14:paraId="655D86FD" w14:textId="77777777" w:rsidTr="00DB2AA8">
        <w:trPr>
          <w:trHeight w:val="240"/>
          <w:tblHeader/>
        </w:trPr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F2BAC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Região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B33C9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Estação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E78BE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13/1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AD8E2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14/1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F1100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15/1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BD7A3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16/1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C4942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17/1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30F91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18/1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8F60E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19/1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5462C1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Total</w:t>
            </w:r>
          </w:p>
        </w:tc>
      </w:tr>
      <w:tr w:rsidR="004F4629" w:rsidRPr="004A18D1" w14:paraId="79607A19" w14:textId="77777777" w:rsidTr="00DB2AA8">
        <w:trPr>
          <w:trHeight w:val="240"/>
        </w:trPr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081EF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Suaçuí Grande MG</w:t>
            </w:r>
          </w:p>
        </w:tc>
        <w:tc>
          <w:tcPr>
            <w:tcW w:w="2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5887D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Água Boa - Centro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1F503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12026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B2427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6C5EF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42C87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D148E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2.6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A596F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ECF6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2.6</w:t>
            </w:r>
          </w:p>
        </w:tc>
      </w:tr>
      <w:tr w:rsidR="004F4629" w:rsidRPr="004A18D1" w14:paraId="22164500" w14:textId="77777777" w:rsidTr="00DB2AA8">
        <w:trPr>
          <w:trHeight w:val="240"/>
        </w:trPr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8FE08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Suaçuí Pequeno MG</w:t>
            </w:r>
          </w:p>
        </w:tc>
        <w:tc>
          <w:tcPr>
            <w:tcW w:w="2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63093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Sardoá - Centro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27608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6E9D9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5F49C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5E927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E46E6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2B534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E68F3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2.0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D230C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4</w:t>
            </w:r>
          </w:p>
        </w:tc>
      </w:tr>
      <w:tr w:rsidR="004F4629" w:rsidRPr="004A18D1" w14:paraId="4811DECA" w14:textId="77777777" w:rsidTr="00DB2AA8">
        <w:trPr>
          <w:trHeight w:val="240"/>
        </w:trPr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1C8F9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Corrente MG</w:t>
            </w:r>
          </w:p>
        </w:tc>
        <w:tc>
          <w:tcPr>
            <w:tcW w:w="2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7C63D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Guanhães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CB41B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62E27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551F0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1.8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52E7A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4EF03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2.6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2271F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3.6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3B2B7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C0A3F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8.2</w:t>
            </w:r>
          </w:p>
        </w:tc>
      </w:tr>
      <w:tr w:rsidR="004F4629" w:rsidRPr="004A18D1" w14:paraId="511A5CCD" w14:textId="77777777" w:rsidTr="00DB2AA8">
        <w:trPr>
          <w:trHeight w:val="240"/>
        </w:trPr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CC54B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Caratinga MG</w:t>
            </w:r>
          </w:p>
        </w:tc>
        <w:tc>
          <w:tcPr>
            <w:tcW w:w="2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9CD40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PCH Inhapim Jusante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3E598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BCDCA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2827E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4F9E3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33255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6.4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EE1E9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D8B61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8B2A6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7.2</w:t>
            </w:r>
          </w:p>
        </w:tc>
      </w:tr>
      <w:tr w:rsidR="004F4629" w:rsidRPr="004A18D1" w14:paraId="2551EC6E" w14:textId="77777777" w:rsidTr="00DB2AA8">
        <w:trPr>
          <w:trHeight w:val="240"/>
        </w:trPr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6FDC9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Santo Antônio MG</w:t>
            </w:r>
          </w:p>
        </w:tc>
        <w:tc>
          <w:tcPr>
            <w:tcW w:w="2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2F5A4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Dom Joaquim - Centro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66488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B619C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4.2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CA452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8A0FF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4.4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55437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28.8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CB7D7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6.8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5A8AB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481BC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45</w:t>
            </w:r>
          </w:p>
        </w:tc>
      </w:tr>
      <w:tr w:rsidR="004F4629" w:rsidRPr="004A18D1" w14:paraId="791D76CF" w14:textId="77777777" w:rsidTr="00DB2AA8">
        <w:trPr>
          <w:trHeight w:val="240"/>
        </w:trPr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7F759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São José ES</w:t>
            </w:r>
          </w:p>
        </w:tc>
        <w:tc>
          <w:tcPr>
            <w:tcW w:w="2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904CC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4A18D1">
              <w:rPr>
                <w:rFonts w:eastAsia="Times New Roman" w:cs="Arial"/>
                <w:sz w:val="18"/>
                <w:szCs w:val="18"/>
              </w:rPr>
              <w:t>São Domingos do Norte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9DC6C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A2506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B58E1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D99C3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0A881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D2E75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5.3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C374A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1E43B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5.29</w:t>
            </w:r>
          </w:p>
        </w:tc>
      </w:tr>
      <w:tr w:rsidR="004F4629" w:rsidRPr="004A18D1" w14:paraId="21290C83" w14:textId="77777777" w:rsidTr="00DB2AA8">
        <w:trPr>
          <w:trHeight w:val="240"/>
        </w:trPr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3D90F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Pancas ES</w:t>
            </w:r>
          </w:p>
        </w:tc>
        <w:tc>
          <w:tcPr>
            <w:tcW w:w="2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B0A03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 xml:space="preserve"> Pancas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BEEC7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43265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E07F5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435D8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27243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66987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8.9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B3D2D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6DF16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9.14</w:t>
            </w:r>
          </w:p>
        </w:tc>
      </w:tr>
      <w:tr w:rsidR="004F4629" w:rsidRPr="004A18D1" w14:paraId="57201119" w14:textId="77777777" w:rsidTr="00DB2AA8">
        <w:trPr>
          <w:trHeight w:val="240"/>
        </w:trPr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1B5F0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Manhuaçu MG</w:t>
            </w:r>
          </w:p>
        </w:tc>
        <w:tc>
          <w:tcPr>
            <w:tcW w:w="2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D8272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Chalé - Centro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2031D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E561C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A6390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A5AAA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4ECF1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6.6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2DACE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5.2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0D10D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6.0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0ACC0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19</w:t>
            </w:r>
          </w:p>
        </w:tc>
      </w:tr>
      <w:tr w:rsidR="004F4629" w:rsidRPr="004A18D1" w14:paraId="1810A293" w14:textId="77777777" w:rsidTr="00DB2AA8">
        <w:trPr>
          <w:trHeight w:val="240"/>
        </w:trPr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CD3A3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Piracicaba MG</w:t>
            </w:r>
          </w:p>
        </w:tc>
        <w:tc>
          <w:tcPr>
            <w:tcW w:w="2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FC8BE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 xml:space="preserve"> Piracicaba - Centro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4E12A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ECE50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3.4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DCCE6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A5485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1.4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9384C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10.8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1AE7A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F4341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12.6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3F2A7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28.8</w:t>
            </w:r>
          </w:p>
        </w:tc>
      </w:tr>
      <w:tr w:rsidR="004F4629" w:rsidRPr="004A18D1" w14:paraId="6DF245FC" w14:textId="77777777" w:rsidTr="00DB2AA8">
        <w:trPr>
          <w:trHeight w:val="456"/>
        </w:trPr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993D5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Santa Maria do Rio Doce ES</w:t>
            </w:r>
          </w:p>
        </w:tc>
        <w:tc>
          <w:tcPr>
            <w:tcW w:w="2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9263A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Santa Teresa - Alto Caldeirão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C3C5D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48597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5C879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8A2E6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E1C56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1CD5C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00C27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7.5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F03D0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8.47</w:t>
            </w:r>
          </w:p>
        </w:tc>
      </w:tr>
      <w:tr w:rsidR="004F4629" w:rsidRPr="004A18D1" w14:paraId="5B16BAF0" w14:textId="77777777" w:rsidTr="00DB2AA8">
        <w:trPr>
          <w:trHeight w:val="240"/>
        </w:trPr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3C578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Guandu ES</w:t>
            </w:r>
          </w:p>
        </w:tc>
        <w:tc>
          <w:tcPr>
            <w:tcW w:w="2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B35E1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4A18D1">
              <w:rPr>
                <w:rFonts w:eastAsia="Times New Roman" w:cs="Arial"/>
                <w:sz w:val="18"/>
                <w:szCs w:val="18"/>
              </w:rPr>
              <w:t>Afonso Cláudio - Piracema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ED5CD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4.3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CFAE2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168AB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96DA5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020CB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25.4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6DB06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10.6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D2F65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03B10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40.75</w:t>
            </w:r>
          </w:p>
        </w:tc>
      </w:tr>
      <w:tr w:rsidR="004F4629" w:rsidRPr="004A18D1" w14:paraId="54238869" w14:textId="77777777" w:rsidTr="00DB2AA8">
        <w:trPr>
          <w:trHeight w:val="240"/>
        </w:trPr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E7922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Santa Joana ES</w:t>
            </w:r>
          </w:p>
        </w:tc>
        <w:tc>
          <w:tcPr>
            <w:tcW w:w="2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9CF10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4A18D1">
              <w:rPr>
                <w:rFonts w:eastAsia="Times New Roman" w:cs="Arial"/>
                <w:sz w:val="18"/>
                <w:szCs w:val="18"/>
              </w:rPr>
              <w:t>Alto Rio Possmoser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97E1E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80E8E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32644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FDFE3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CD17E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2.4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DBA4B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3.6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0C243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7.1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95735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12.97</w:t>
            </w:r>
          </w:p>
        </w:tc>
      </w:tr>
      <w:tr w:rsidR="004F4629" w:rsidRPr="004A18D1" w14:paraId="46F063DF" w14:textId="77777777" w:rsidTr="00DB2AA8">
        <w:trPr>
          <w:trHeight w:val="240"/>
        </w:trPr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4FD3B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lastRenderedPageBreak/>
              <w:t>Sacramento MG</w:t>
            </w:r>
          </w:p>
        </w:tc>
        <w:tc>
          <w:tcPr>
            <w:tcW w:w="2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3BF82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GCH Bom Jesus do Galho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6E0D4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BEF91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2839D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FF447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B2441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23.0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AB0FF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5093F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06ADD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23.6</w:t>
            </w:r>
          </w:p>
        </w:tc>
      </w:tr>
      <w:tr w:rsidR="004F4629" w:rsidRPr="004A18D1" w14:paraId="3D6D05F6" w14:textId="77777777" w:rsidTr="00DB2AA8">
        <w:trPr>
          <w:trHeight w:val="456"/>
        </w:trPr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435B6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Matipó MG</w:t>
            </w:r>
          </w:p>
        </w:tc>
        <w:tc>
          <w:tcPr>
            <w:tcW w:w="2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D3678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PCH Tulio Cordeiro de Mello Montante 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F9200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1063B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8E591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BC751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A2785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25.0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B02E3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64.2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ABC0C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CDC52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89.2</w:t>
            </w:r>
          </w:p>
        </w:tc>
      </w:tr>
      <w:tr w:rsidR="004F4629" w:rsidRPr="004A18D1" w14:paraId="325AFAF9" w14:textId="77777777" w:rsidTr="00DB2AA8">
        <w:trPr>
          <w:trHeight w:val="240"/>
        </w:trPr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95D9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Casca MG</w:t>
            </w:r>
          </w:p>
        </w:tc>
        <w:tc>
          <w:tcPr>
            <w:tcW w:w="2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35363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Rio Casca Centro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2E798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21.8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B518A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1.8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3F220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CA20C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179D4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44.4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BA130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3B337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EF35D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68.6</w:t>
            </w:r>
          </w:p>
        </w:tc>
      </w:tr>
      <w:tr w:rsidR="004F4629" w:rsidRPr="004A18D1" w14:paraId="471E8E18" w14:textId="77777777" w:rsidTr="00DB2AA8">
        <w:trPr>
          <w:trHeight w:val="240"/>
        </w:trPr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AE12C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Carmo MG</w:t>
            </w:r>
          </w:p>
        </w:tc>
        <w:tc>
          <w:tcPr>
            <w:tcW w:w="2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D3019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PCH Furquim Jusante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B041F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A1FAF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E5152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27AF9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3.6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4878A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49.1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06DE3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44C25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A0781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53.9</w:t>
            </w:r>
          </w:p>
        </w:tc>
      </w:tr>
      <w:tr w:rsidR="004F4629" w:rsidRPr="004A18D1" w14:paraId="3B4B907F" w14:textId="77777777" w:rsidTr="00DB2AA8">
        <w:trPr>
          <w:trHeight w:val="240"/>
        </w:trPr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E0B54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Piranga MG</w:t>
            </w:r>
          </w:p>
        </w:tc>
        <w:tc>
          <w:tcPr>
            <w:tcW w:w="2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582D6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 xml:space="preserve"> Senhora de Oliveira - Centro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9262E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33.6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A95C4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05EFE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8E135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11.8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48B2A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1.4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BAD17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C153B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577C62" w14:textId="77777777" w:rsidR="004F4629" w:rsidRPr="004A18D1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47.6</w:t>
            </w:r>
          </w:p>
        </w:tc>
      </w:tr>
    </w:tbl>
    <w:p w14:paraId="5CF32A42" w14:textId="77777777" w:rsidR="004F4629" w:rsidRDefault="004F4629" w:rsidP="004F4629">
      <w:pPr>
        <w:rPr>
          <w:rFonts w:cs="Arial"/>
          <w:szCs w:val="20"/>
        </w:rPr>
      </w:pPr>
    </w:p>
    <w:p w14:paraId="77A902CF" w14:textId="6949FF98" w:rsidR="004F4629" w:rsidRPr="004A18D1" w:rsidRDefault="004F4629" w:rsidP="004B2004">
      <w:pPr>
        <w:spacing w:line="276" w:lineRule="auto"/>
        <w:jc w:val="center"/>
        <w:rPr>
          <w:rFonts w:eastAsia="Times New Roman" w:cs="Arial"/>
          <w:color w:val="000000"/>
          <w:szCs w:val="20"/>
          <w:lang w:eastAsia="pt-BR"/>
        </w:rPr>
      </w:pPr>
      <w:r w:rsidRPr="00013E5B">
        <w:rPr>
          <w:rFonts w:cs="Arial"/>
          <w:sz w:val="16"/>
          <w:szCs w:val="16"/>
        </w:rPr>
        <w:t xml:space="preserve">Tabela </w:t>
      </w:r>
      <w:r>
        <w:rPr>
          <w:rFonts w:cs="Arial"/>
          <w:sz w:val="16"/>
          <w:szCs w:val="16"/>
        </w:rPr>
        <w:t>S7:</w:t>
      </w:r>
      <w:r w:rsidRPr="00013E5B">
        <w:rPr>
          <w:rFonts w:cs="Arial"/>
          <w:sz w:val="16"/>
          <w:szCs w:val="16"/>
        </w:rPr>
        <w:t xml:space="preserve"> Resultados </w:t>
      </w:r>
      <w:r>
        <w:rPr>
          <w:rFonts w:cs="Arial"/>
          <w:sz w:val="16"/>
          <w:szCs w:val="16"/>
        </w:rPr>
        <w:t>durante o período de amostragem da campanha</w:t>
      </w:r>
      <w:r w:rsidRPr="00013E5B">
        <w:rPr>
          <w:rFonts w:cs="Arial"/>
          <w:sz w:val="16"/>
          <w:szCs w:val="16"/>
        </w:rPr>
        <w:t xml:space="preserve"> 1</w:t>
      </w:r>
      <w:r>
        <w:rPr>
          <w:rFonts w:cs="Arial"/>
          <w:sz w:val="16"/>
          <w:szCs w:val="16"/>
        </w:rPr>
        <w:t>5</w:t>
      </w:r>
      <w:r w:rsidRPr="00013E5B">
        <w:rPr>
          <w:rFonts w:cs="Arial"/>
          <w:sz w:val="16"/>
          <w:szCs w:val="16"/>
        </w:rPr>
        <w:t xml:space="preserve"> (</w:t>
      </w:r>
      <w:r w:rsidRPr="00286740">
        <w:rPr>
          <w:rFonts w:eastAsia="Times New Roman" w:cs="Arial"/>
          <w:color w:val="000000"/>
          <w:sz w:val="16"/>
          <w:szCs w:val="16"/>
          <w:lang w:eastAsia="pt-BR"/>
        </w:rPr>
        <w:t>20 a 23 de janeiro de 2020</w:t>
      </w:r>
      <w:r w:rsidRPr="00013E5B">
        <w:rPr>
          <w:rFonts w:eastAsia="Times New Roman" w:cs="Arial"/>
          <w:color w:val="000000"/>
          <w:sz w:val="16"/>
          <w:szCs w:val="16"/>
          <w:lang w:eastAsia="pt-BR"/>
        </w:rPr>
        <w:t>)</w:t>
      </w:r>
    </w:p>
    <w:tbl>
      <w:tblPr>
        <w:tblW w:w="9400" w:type="dxa"/>
        <w:tblLook w:val="04A0" w:firstRow="1" w:lastRow="0" w:firstColumn="1" w:lastColumn="0" w:noHBand="0" w:noVBand="1"/>
      </w:tblPr>
      <w:tblGrid>
        <w:gridCol w:w="2380"/>
        <w:gridCol w:w="3380"/>
        <w:gridCol w:w="700"/>
        <w:gridCol w:w="700"/>
        <w:gridCol w:w="700"/>
        <w:gridCol w:w="700"/>
        <w:gridCol w:w="840"/>
      </w:tblGrid>
      <w:tr w:rsidR="004F4629" w:rsidRPr="00AE0B54" w14:paraId="4A826716" w14:textId="77777777" w:rsidTr="00DB2AA8">
        <w:trPr>
          <w:trHeight w:val="288"/>
          <w:tblHeader/>
        </w:trPr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DC16D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Região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240C0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Estação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ACA88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20/1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8B9DF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21/1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F5A29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22/1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28892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23/1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7E3349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AE0B54">
              <w:rPr>
                <w:rFonts w:eastAsia="Times New Roman" w:cs="Arial"/>
                <w:b/>
                <w:bCs/>
                <w:sz w:val="18"/>
                <w:szCs w:val="18"/>
              </w:rPr>
              <w:t>Total</w:t>
            </w:r>
          </w:p>
        </w:tc>
      </w:tr>
      <w:tr w:rsidR="004F4629" w:rsidRPr="00AE0B54" w14:paraId="168E64F3" w14:textId="77777777" w:rsidTr="00DB2AA8">
        <w:trPr>
          <w:trHeight w:val="288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9A2AB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Suaçuí Grande MG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22E45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Água Boa - Centro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5F718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50818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12.4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45949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18.2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213D3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24.8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F3203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55</w:t>
            </w:r>
          </w:p>
        </w:tc>
      </w:tr>
      <w:tr w:rsidR="004F4629" w:rsidRPr="00AE0B54" w14:paraId="6E093387" w14:textId="77777777" w:rsidTr="00DB2AA8">
        <w:trPr>
          <w:trHeight w:val="288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3792B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Suaçuí Pequeno MG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C5DFC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Sardoá - Centro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E4DA9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3.8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62050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10.0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287B0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9.2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C309F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22.4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21AC0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45.4</w:t>
            </w:r>
          </w:p>
        </w:tc>
      </w:tr>
      <w:tr w:rsidR="004F4629" w:rsidRPr="00AE0B54" w14:paraId="03D1EC2B" w14:textId="77777777" w:rsidTr="00DB2AA8">
        <w:trPr>
          <w:trHeight w:val="288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AC4F1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Corrente MG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237FB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Guanhães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A5758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14.4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5CFE4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14.6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540A9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12.8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E5D5A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28.6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003E3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70.4</w:t>
            </w:r>
          </w:p>
        </w:tc>
      </w:tr>
      <w:tr w:rsidR="004F4629" w:rsidRPr="00AE0B54" w14:paraId="19E85726" w14:textId="77777777" w:rsidTr="00DB2AA8">
        <w:trPr>
          <w:trHeight w:val="288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DD2CA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Caratinga MG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C4674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PCH Inhapim Jusante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7BD63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14.2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9525C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17.4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973A2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5CA06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61.4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3F62F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93</w:t>
            </w:r>
          </w:p>
        </w:tc>
      </w:tr>
      <w:tr w:rsidR="004F4629" w:rsidRPr="00AE0B54" w14:paraId="5635099C" w14:textId="77777777" w:rsidTr="00DB2AA8">
        <w:trPr>
          <w:trHeight w:val="288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3F9C4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Santo Antônio MG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18714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Dom Joaquim - Centro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7F0EB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8.2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246E7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14.6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6FC76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10.4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00E1D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39.4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A40CF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72.6</w:t>
            </w:r>
          </w:p>
        </w:tc>
      </w:tr>
      <w:tr w:rsidR="004F4629" w:rsidRPr="00AE0B54" w14:paraId="4057DF68" w14:textId="77777777" w:rsidTr="00DB2AA8">
        <w:trPr>
          <w:trHeight w:val="288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E794B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São José ES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000FE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São Domingos do Norte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30CCD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F1054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15.9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24A05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19.2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E840C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2.0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C9F4C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37.34</w:t>
            </w:r>
          </w:p>
        </w:tc>
      </w:tr>
      <w:tr w:rsidR="004F4629" w:rsidRPr="00AE0B54" w14:paraId="4CA45F7A" w14:textId="77777777" w:rsidTr="00DB2AA8">
        <w:trPr>
          <w:trHeight w:val="288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2667C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Pancas ES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26462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 xml:space="preserve"> Pancas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1EC6D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7EFEF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16.0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C71AC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14.7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1C91F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4.9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D8AD9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37.46</w:t>
            </w:r>
          </w:p>
        </w:tc>
      </w:tr>
      <w:tr w:rsidR="004F4629" w:rsidRPr="00AE0B54" w14:paraId="5BBEDF65" w14:textId="77777777" w:rsidTr="00DB2AA8">
        <w:trPr>
          <w:trHeight w:val="288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FB172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Manhuaçu MG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7525A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Chalé - Centro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F5522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6.6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1DEBA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10.4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A7C8E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2.6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93E83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15.4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FE2DB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35</w:t>
            </w:r>
          </w:p>
        </w:tc>
      </w:tr>
      <w:tr w:rsidR="004F4629" w:rsidRPr="00AE0B54" w14:paraId="1E954CCA" w14:textId="77777777" w:rsidTr="00DB2AA8">
        <w:trPr>
          <w:trHeight w:val="288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D1EDA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Piracicaba MG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56004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 xml:space="preserve"> Piracicaba - Centro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17CF4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9.6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36E17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3.2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32CD8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C0EB2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17.2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C8D4C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30.4</w:t>
            </w:r>
          </w:p>
        </w:tc>
      </w:tr>
      <w:tr w:rsidR="004F4629" w:rsidRPr="00AE0B54" w14:paraId="77333327" w14:textId="77777777" w:rsidTr="00DB2AA8">
        <w:trPr>
          <w:trHeight w:val="288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FB35A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Santa Maria do Rio Doce ES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078F5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Santa Teresa - Alto Caldeirão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D331D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2.9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E866D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17.5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7C17C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3.0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6B398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20.1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4D099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43.39</w:t>
            </w:r>
          </w:p>
        </w:tc>
      </w:tr>
      <w:tr w:rsidR="004F4629" w:rsidRPr="00AE0B54" w14:paraId="0912EF88" w14:textId="77777777" w:rsidTr="00DB2AA8">
        <w:trPr>
          <w:trHeight w:val="288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E5A81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Guandu ES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2B9BE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Afonso Cláudio - Piracema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C6E51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5.9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0DE10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34.6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3CDF9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21.6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1B236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24.2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E72B3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86.26</w:t>
            </w:r>
          </w:p>
        </w:tc>
      </w:tr>
      <w:tr w:rsidR="004F4629" w:rsidRPr="00AE0B54" w14:paraId="239AD2AA" w14:textId="77777777" w:rsidTr="00DB2AA8">
        <w:trPr>
          <w:trHeight w:val="288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BF838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Santa Joana ES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E3E94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Alto Rio Possmoser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3A37B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7.0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39F38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13.5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FF2CC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5.7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25293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19.4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6C2C4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45.59</w:t>
            </w:r>
          </w:p>
        </w:tc>
      </w:tr>
      <w:tr w:rsidR="004F4629" w:rsidRPr="00AE0B54" w14:paraId="165C7507" w14:textId="77777777" w:rsidTr="00DB2AA8">
        <w:trPr>
          <w:trHeight w:val="288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08819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Sacramento MG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1CD60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GCH Bom Jesus do Galho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08861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13.6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CED65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1.8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C14B5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33581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10.8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84FDD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26.2</w:t>
            </w:r>
          </w:p>
        </w:tc>
      </w:tr>
      <w:tr w:rsidR="004F4629" w:rsidRPr="00AE0B54" w14:paraId="0D81F651" w14:textId="77777777" w:rsidTr="00DB2AA8">
        <w:trPr>
          <w:trHeight w:val="288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259AB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Matipó MG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6E3F1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PCH Tulio Cordeiro de Mello Montante 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360E7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22.2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95B47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5.4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F9912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25.8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01F21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69.4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71BCA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122.8</w:t>
            </w:r>
          </w:p>
        </w:tc>
      </w:tr>
      <w:tr w:rsidR="004F4629" w:rsidRPr="00AE0B54" w14:paraId="6A507437" w14:textId="77777777" w:rsidTr="00DB2AA8">
        <w:trPr>
          <w:trHeight w:val="288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34469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Casca MG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458D2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Rio Casca Centro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0409E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29.4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B9615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3.4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995AC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FACA5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84.0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F0284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116.8</w:t>
            </w:r>
          </w:p>
        </w:tc>
      </w:tr>
      <w:tr w:rsidR="004F4629" w:rsidRPr="00AE0B54" w14:paraId="6E957640" w14:textId="77777777" w:rsidTr="00DB2AA8">
        <w:trPr>
          <w:trHeight w:val="288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76256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Carmo MG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4367E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PCH Furquim Jusante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B2A8E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77.8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C7EED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E0EF4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0A412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59.5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32314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137.8</w:t>
            </w:r>
          </w:p>
        </w:tc>
      </w:tr>
      <w:tr w:rsidR="004F4629" w:rsidRPr="00AE0B54" w14:paraId="702DFEAA" w14:textId="77777777" w:rsidTr="00DB2AA8">
        <w:trPr>
          <w:trHeight w:val="288"/>
        </w:trPr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67A18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Piranga MG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6ECE0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 xml:space="preserve"> Senhora de Oliveira - Centro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9EE1E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4.2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0DD34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2D873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69556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64.2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CBCAC0" w14:textId="77777777" w:rsidR="004F4629" w:rsidRPr="00AE0B54" w:rsidRDefault="004F4629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68.8</w:t>
            </w:r>
          </w:p>
        </w:tc>
      </w:tr>
    </w:tbl>
    <w:p w14:paraId="2F8FB493" w14:textId="77777777" w:rsidR="004F4629" w:rsidRDefault="004F4629" w:rsidP="004F4629">
      <w:pPr>
        <w:rPr>
          <w:rFonts w:cs="Arial"/>
          <w:szCs w:val="20"/>
        </w:rPr>
      </w:pPr>
    </w:p>
    <w:p w14:paraId="3CBDF964" w14:textId="62BEB046" w:rsidR="00762201" w:rsidRPr="00013E5B" w:rsidRDefault="00762201" w:rsidP="004B2004">
      <w:pPr>
        <w:spacing w:line="276" w:lineRule="auto"/>
        <w:jc w:val="center"/>
        <w:rPr>
          <w:rFonts w:cs="Arial"/>
          <w:sz w:val="16"/>
          <w:szCs w:val="16"/>
        </w:rPr>
      </w:pPr>
      <w:r w:rsidRPr="00013E5B">
        <w:rPr>
          <w:rFonts w:cs="Arial"/>
          <w:sz w:val="16"/>
          <w:szCs w:val="16"/>
        </w:rPr>
        <w:t xml:space="preserve">Tabela </w:t>
      </w:r>
      <w:r>
        <w:rPr>
          <w:rFonts w:cs="Arial"/>
          <w:sz w:val="16"/>
          <w:szCs w:val="16"/>
        </w:rPr>
        <w:t>S8:</w:t>
      </w:r>
      <w:r w:rsidRPr="00013E5B">
        <w:rPr>
          <w:rFonts w:cs="Arial"/>
          <w:sz w:val="16"/>
          <w:szCs w:val="16"/>
        </w:rPr>
        <w:t xml:space="preserve"> Resultados da Semana anterior à campanha 1</w:t>
      </w:r>
      <w:r>
        <w:rPr>
          <w:rFonts w:cs="Arial"/>
          <w:sz w:val="16"/>
          <w:szCs w:val="16"/>
        </w:rPr>
        <w:t>6</w:t>
      </w:r>
      <w:r w:rsidRPr="00013E5B">
        <w:rPr>
          <w:rFonts w:cs="Arial"/>
          <w:sz w:val="16"/>
          <w:szCs w:val="16"/>
        </w:rPr>
        <w:t xml:space="preserve"> (</w:t>
      </w:r>
      <w:r w:rsidRPr="00286740">
        <w:rPr>
          <w:rFonts w:eastAsia="Times New Roman" w:cs="Arial"/>
          <w:color w:val="000000"/>
          <w:sz w:val="16"/>
          <w:szCs w:val="16"/>
          <w:lang w:eastAsia="pt-BR"/>
        </w:rPr>
        <w:t>27 de janeiro a 2 de fevereiro de 2020</w:t>
      </w:r>
      <w:r w:rsidRPr="00013E5B">
        <w:rPr>
          <w:rFonts w:eastAsia="Times New Roman" w:cs="Arial"/>
          <w:color w:val="000000"/>
          <w:sz w:val="16"/>
          <w:szCs w:val="16"/>
          <w:lang w:eastAsia="pt-BR"/>
        </w:rPr>
        <w:t>)</w:t>
      </w:r>
    </w:p>
    <w:tbl>
      <w:tblPr>
        <w:tblW w:w="9580" w:type="dxa"/>
        <w:tblLook w:val="04A0" w:firstRow="1" w:lastRow="0" w:firstColumn="1" w:lastColumn="0" w:noHBand="0" w:noVBand="1"/>
      </w:tblPr>
      <w:tblGrid>
        <w:gridCol w:w="1832"/>
        <w:gridCol w:w="2601"/>
        <w:gridCol w:w="640"/>
        <w:gridCol w:w="640"/>
        <w:gridCol w:w="640"/>
        <w:gridCol w:w="640"/>
        <w:gridCol w:w="640"/>
        <w:gridCol w:w="640"/>
        <w:gridCol w:w="640"/>
        <w:gridCol w:w="667"/>
      </w:tblGrid>
      <w:tr w:rsidR="00762201" w:rsidRPr="004A18D1" w14:paraId="1A04BB1A" w14:textId="77777777" w:rsidTr="00DB2AA8">
        <w:trPr>
          <w:trHeight w:val="240"/>
          <w:tblHeader/>
        </w:trPr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54698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Região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22A2E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Estação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9154E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27/1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32F13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28/1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1A84B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29/1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22E85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30/1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F8606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31/1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568A0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1/2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B90CD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2/2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DED7AC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Total</w:t>
            </w:r>
          </w:p>
        </w:tc>
      </w:tr>
      <w:tr w:rsidR="00762201" w:rsidRPr="004A18D1" w14:paraId="18BADA23" w14:textId="77777777" w:rsidTr="00DB2AA8">
        <w:trPr>
          <w:trHeight w:val="240"/>
        </w:trPr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A9136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Suaçuí Grande MG</w:t>
            </w:r>
          </w:p>
        </w:tc>
        <w:tc>
          <w:tcPr>
            <w:tcW w:w="2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1AA5E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Água Boa - Centro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1CB9D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8.8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D1C5B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5.0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58C1F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D82E4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32199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CA9F9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1828F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A7E45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13.8</w:t>
            </w:r>
          </w:p>
        </w:tc>
      </w:tr>
      <w:tr w:rsidR="00762201" w:rsidRPr="004A18D1" w14:paraId="145B4121" w14:textId="77777777" w:rsidTr="00DB2AA8">
        <w:trPr>
          <w:trHeight w:val="240"/>
        </w:trPr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F259D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Suaçuí Pequeno MG</w:t>
            </w:r>
          </w:p>
        </w:tc>
        <w:tc>
          <w:tcPr>
            <w:tcW w:w="2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2DB05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Sardoá - Centro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90045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1.8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C2C69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8.0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08DB7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96998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4A3F8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319F7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7ED66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B45A3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10.2</w:t>
            </w:r>
          </w:p>
        </w:tc>
      </w:tr>
      <w:tr w:rsidR="00762201" w:rsidRPr="004A18D1" w14:paraId="4F9B045D" w14:textId="77777777" w:rsidTr="00DB2AA8">
        <w:trPr>
          <w:trHeight w:val="240"/>
        </w:trPr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E4A56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Corrente MG</w:t>
            </w:r>
          </w:p>
        </w:tc>
        <w:tc>
          <w:tcPr>
            <w:tcW w:w="2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67352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Guanhães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305D3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36536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16.2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EC899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2525A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E0616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C4717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03A09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F4EB3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17</w:t>
            </w:r>
          </w:p>
        </w:tc>
      </w:tr>
      <w:tr w:rsidR="00762201" w:rsidRPr="004A18D1" w14:paraId="059631C9" w14:textId="77777777" w:rsidTr="00DB2AA8">
        <w:trPr>
          <w:trHeight w:val="240"/>
        </w:trPr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34DBD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Caratinga MG</w:t>
            </w:r>
          </w:p>
        </w:tc>
        <w:tc>
          <w:tcPr>
            <w:tcW w:w="2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9F8FD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PCH Inhapim Jusante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1FDFF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9CB53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26.2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9DEA8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FB303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36E15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2D600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88496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32604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27.6</w:t>
            </w:r>
          </w:p>
        </w:tc>
      </w:tr>
      <w:tr w:rsidR="00762201" w:rsidRPr="004A18D1" w14:paraId="6C233F9F" w14:textId="77777777" w:rsidTr="00DB2AA8">
        <w:trPr>
          <w:trHeight w:val="240"/>
        </w:trPr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0A6B0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lastRenderedPageBreak/>
              <w:t>Santo Antônio MG</w:t>
            </w:r>
          </w:p>
        </w:tc>
        <w:tc>
          <w:tcPr>
            <w:tcW w:w="2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79065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Dom Joaquim - Centro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B403D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C644A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36.0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035BD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1.4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A58BE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B5D00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B72BC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D76CF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394E1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37.4</w:t>
            </w:r>
          </w:p>
        </w:tc>
      </w:tr>
      <w:tr w:rsidR="00762201" w:rsidRPr="004A18D1" w14:paraId="4C09D226" w14:textId="77777777" w:rsidTr="00DB2AA8">
        <w:trPr>
          <w:trHeight w:val="240"/>
        </w:trPr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CA655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São José ES</w:t>
            </w:r>
          </w:p>
        </w:tc>
        <w:tc>
          <w:tcPr>
            <w:tcW w:w="2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5D030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4A18D1">
              <w:rPr>
                <w:rFonts w:eastAsia="Times New Roman" w:cs="Arial"/>
                <w:sz w:val="18"/>
                <w:szCs w:val="18"/>
              </w:rPr>
              <w:t>São Domingos do Norte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09BF4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BA34D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49BA3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38DCF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436FB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E33E6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9A3A6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7C769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3.37</w:t>
            </w:r>
          </w:p>
        </w:tc>
      </w:tr>
      <w:tr w:rsidR="00762201" w:rsidRPr="004A18D1" w14:paraId="019571FB" w14:textId="77777777" w:rsidTr="00DB2AA8">
        <w:trPr>
          <w:trHeight w:val="240"/>
        </w:trPr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FCED4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Pancas ES</w:t>
            </w:r>
          </w:p>
        </w:tc>
        <w:tc>
          <w:tcPr>
            <w:tcW w:w="2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E5862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 xml:space="preserve"> Pancas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17860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15.4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3CD5F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4.4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A8ED3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23.6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62246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DA760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B06CE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113A1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AFEFF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43.55</w:t>
            </w:r>
          </w:p>
        </w:tc>
      </w:tr>
      <w:tr w:rsidR="00762201" w:rsidRPr="004A18D1" w14:paraId="7F7DC8AB" w14:textId="77777777" w:rsidTr="00DB2AA8">
        <w:trPr>
          <w:trHeight w:val="240"/>
        </w:trPr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24887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Manhuaçu MG</w:t>
            </w:r>
          </w:p>
        </w:tc>
        <w:tc>
          <w:tcPr>
            <w:tcW w:w="2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55289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Chalé - Centro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C41DD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4.8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78AEE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9CFE2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2.0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90205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F4977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2374A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002A6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2824D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6.8</w:t>
            </w:r>
          </w:p>
        </w:tc>
      </w:tr>
      <w:tr w:rsidR="00762201" w:rsidRPr="004A18D1" w14:paraId="4A3BE972" w14:textId="77777777" w:rsidTr="00DB2AA8">
        <w:trPr>
          <w:trHeight w:val="240"/>
        </w:trPr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83C56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Piracicaba MG</w:t>
            </w:r>
          </w:p>
        </w:tc>
        <w:tc>
          <w:tcPr>
            <w:tcW w:w="2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F7E97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 xml:space="preserve"> Piracicaba - Centro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84E69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1.8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4C6AC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4.0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674A0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1.4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4E42F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2B28B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1.4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865AC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155E4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1.4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906F0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10</w:t>
            </w:r>
          </w:p>
        </w:tc>
      </w:tr>
      <w:tr w:rsidR="00762201" w:rsidRPr="004A18D1" w14:paraId="728171C4" w14:textId="77777777" w:rsidTr="00DB2AA8">
        <w:trPr>
          <w:trHeight w:val="456"/>
        </w:trPr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7A675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Santa Maria do Rio Doce ES</w:t>
            </w:r>
          </w:p>
        </w:tc>
        <w:tc>
          <w:tcPr>
            <w:tcW w:w="2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9D3DC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Santa Teresa - Alto Caldeirão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17469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10.8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BEA02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2.6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D5752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36.9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BC3B9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06F5E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D36DA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E0A88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6EC3B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50.37</w:t>
            </w:r>
          </w:p>
        </w:tc>
      </w:tr>
      <w:tr w:rsidR="00762201" w:rsidRPr="004A18D1" w14:paraId="5B9200E6" w14:textId="77777777" w:rsidTr="00DB2AA8">
        <w:trPr>
          <w:trHeight w:val="240"/>
        </w:trPr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66057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Guandu ES</w:t>
            </w:r>
          </w:p>
        </w:tc>
        <w:tc>
          <w:tcPr>
            <w:tcW w:w="2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AD86E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4A18D1">
              <w:rPr>
                <w:rFonts w:eastAsia="Times New Roman" w:cs="Arial"/>
                <w:sz w:val="18"/>
                <w:szCs w:val="18"/>
              </w:rPr>
              <w:t>Afonso Cláudio - Piracema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D99F3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5.4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7DCA3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83F7D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89C5D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38296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5966B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89696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5BAF4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5.59</w:t>
            </w:r>
          </w:p>
        </w:tc>
      </w:tr>
      <w:tr w:rsidR="00762201" w:rsidRPr="004A18D1" w14:paraId="308682D4" w14:textId="77777777" w:rsidTr="00DB2AA8">
        <w:trPr>
          <w:trHeight w:val="240"/>
        </w:trPr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964BB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Santa Joana ES</w:t>
            </w:r>
          </w:p>
        </w:tc>
        <w:tc>
          <w:tcPr>
            <w:tcW w:w="2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A0000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4A18D1">
              <w:rPr>
                <w:rFonts w:eastAsia="Times New Roman" w:cs="Arial"/>
                <w:sz w:val="18"/>
                <w:szCs w:val="18"/>
              </w:rPr>
              <w:t>Alto Rio Possmoser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EBDF7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2.8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A8EE2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8725B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7E972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392D5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4B5BD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D14FC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3.2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AF504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7.91</w:t>
            </w:r>
          </w:p>
        </w:tc>
      </w:tr>
      <w:tr w:rsidR="00762201" w:rsidRPr="004A18D1" w14:paraId="54612428" w14:textId="77777777" w:rsidTr="00DB2AA8">
        <w:trPr>
          <w:trHeight w:val="240"/>
        </w:trPr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5D9D4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Sacramento MG</w:t>
            </w:r>
          </w:p>
        </w:tc>
        <w:tc>
          <w:tcPr>
            <w:tcW w:w="2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2798C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GCH Bom Jesus do Galho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DE067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3.0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6A2AB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B2607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EC550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4881E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6E30D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1691A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9DC32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3</w:t>
            </w:r>
          </w:p>
        </w:tc>
      </w:tr>
      <w:tr w:rsidR="00762201" w:rsidRPr="004A18D1" w14:paraId="58316AA8" w14:textId="77777777" w:rsidTr="00DB2AA8">
        <w:trPr>
          <w:trHeight w:val="456"/>
        </w:trPr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50300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Matipó MG</w:t>
            </w:r>
          </w:p>
        </w:tc>
        <w:tc>
          <w:tcPr>
            <w:tcW w:w="2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0E321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PCH Tulio Cordeiro de Mello Montante 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63172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3.4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3AEB1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192B2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13.6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57AB3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0FC2B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6E0F9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1AB1D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44.0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E5EA3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61</w:t>
            </w:r>
          </w:p>
        </w:tc>
      </w:tr>
      <w:tr w:rsidR="00762201" w:rsidRPr="004A18D1" w14:paraId="025D2906" w14:textId="77777777" w:rsidTr="00DB2AA8">
        <w:trPr>
          <w:trHeight w:val="240"/>
        </w:trPr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587E5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Casca MG</w:t>
            </w:r>
          </w:p>
        </w:tc>
        <w:tc>
          <w:tcPr>
            <w:tcW w:w="2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B465D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Rio Casca Centro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74676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6ED44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1.4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91FB8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2C3C3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CFB96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C8AF9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C585B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69C76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1.4</w:t>
            </w:r>
          </w:p>
        </w:tc>
      </w:tr>
      <w:tr w:rsidR="00762201" w:rsidRPr="004A18D1" w14:paraId="1B34D9DC" w14:textId="77777777" w:rsidTr="00DB2AA8">
        <w:trPr>
          <w:trHeight w:val="240"/>
        </w:trPr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B699A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Carmo MG</w:t>
            </w:r>
          </w:p>
        </w:tc>
        <w:tc>
          <w:tcPr>
            <w:tcW w:w="2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F090C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PCH Furquim Jusante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AE282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22.5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06433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0E399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85427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5.5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12166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3.0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B3FF7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5.5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1AE84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1.7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0B1E1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38.6</w:t>
            </w:r>
          </w:p>
        </w:tc>
      </w:tr>
      <w:tr w:rsidR="00762201" w:rsidRPr="004A18D1" w14:paraId="18AFE5F6" w14:textId="77777777" w:rsidTr="00DB2AA8">
        <w:trPr>
          <w:trHeight w:val="240"/>
        </w:trPr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68D96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Piranga MG</w:t>
            </w:r>
          </w:p>
        </w:tc>
        <w:tc>
          <w:tcPr>
            <w:tcW w:w="2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283F8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 xml:space="preserve"> Senhora de Oliveira - Centro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D77B7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69147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03CEA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20.2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DBB0C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D6D56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85C00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E4B3B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1.4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C91178" w14:textId="77777777" w:rsidR="00762201" w:rsidRPr="004A18D1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27.6</w:t>
            </w:r>
          </w:p>
        </w:tc>
      </w:tr>
    </w:tbl>
    <w:p w14:paraId="2F15DF24" w14:textId="77777777" w:rsidR="00762201" w:rsidRDefault="00762201" w:rsidP="00762201">
      <w:pPr>
        <w:rPr>
          <w:rFonts w:eastAsia="Times New Roman" w:cs="Arial"/>
          <w:color w:val="000000"/>
          <w:sz w:val="18"/>
          <w:szCs w:val="18"/>
          <w:lang w:eastAsia="pt-BR"/>
        </w:rPr>
      </w:pPr>
    </w:p>
    <w:p w14:paraId="751E3A92" w14:textId="08F7F7F6" w:rsidR="00762201" w:rsidRPr="004A18D1" w:rsidRDefault="00762201" w:rsidP="004B2004">
      <w:pPr>
        <w:spacing w:line="276" w:lineRule="auto"/>
        <w:jc w:val="center"/>
        <w:rPr>
          <w:rFonts w:cs="Arial"/>
          <w:szCs w:val="20"/>
        </w:rPr>
      </w:pPr>
      <w:r w:rsidRPr="00013E5B">
        <w:rPr>
          <w:rFonts w:cs="Arial"/>
          <w:sz w:val="16"/>
          <w:szCs w:val="16"/>
        </w:rPr>
        <w:t xml:space="preserve">Tabela </w:t>
      </w:r>
      <w:r>
        <w:rPr>
          <w:rFonts w:cs="Arial"/>
          <w:sz w:val="16"/>
          <w:szCs w:val="16"/>
        </w:rPr>
        <w:t>S9:</w:t>
      </w:r>
      <w:r w:rsidRPr="00013E5B">
        <w:rPr>
          <w:rFonts w:cs="Arial"/>
          <w:sz w:val="16"/>
          <w:szCs w:val="16"/>
        </w:rPr>
        <w:t xml:space="preserve"> Resultados </w:t>
      </w:r>
      <w:r>
        <w:rPr>
          <w:rFonts w:cs="Arial"/>
          <w:sz w:val="16"/>
          <w:szCs w:val="16"/>
        </w:rPr>
        <w:t>durante o período de amostragem da campanha</w:t>
      </w:r>
      <w:r w:rsidRPr="00013E5B">
        <w:rPr>
          <w:rFonts w:cs="Arial"/>
          <w:sz w:val="16"/>
          <w:szCs w:val="16"/>
        </w:rPr>
        <w:t xml:space="preserve"> 1</w:t>
      </w:r>
      <w:r>
        <w:rPr>
          <w:rFonts w:cs="Arial"/>
          <w:sz w:val="16"/>
          <w:szCs w:val="16"/>
        </w:rPr>
        <w:t>6</w:t>
      </w:r>
      <w:r w:rsidRPr="00013E5B">
        <w:rPr>
          <w:rFonts w:cs="Arial"/>
          <w:sz w:val="16"/>
          <w:szCs w:val="16"/>
        </w:rPr>
        <w:t xml:space="preserve"> (</w:t>
      </w:r>
      <w:r w:rsidRPr="00286740">
        <w:rPr>
          <w:rFonts w:eastAsia="Times New Roman" w:cs="Arial"/>
          <w:color w:val="000000"/>
          <w:sz w:val="16"/>
          <w:szCs w:val="16"/>
          <w:lang w:eastAsia="pt-BR"/>
        </w:rPr>
        <w:t>3 a 6 de fevereiro de 2020</w:t>
      </w:r>
      <w:r w:rsidRPr="00013E5B">
        <w:rPr>
          <w:rFonts w:eastAsia="Times New Roman" w:cs="Arial"/>
          <w:color w:val="000000"/>
          <w:sz w:val="16"/>
          <w:szCs w:val="16"/>
          <w:lang w:eastAsia="pt-BR"/>
        </w:rPr>
        <w:t>)</w:t>
      </w:r>
    </w:p>
    <w:tbl>
      <w:tblPr>
        <w:tblW w:w="9400" w:type="dxa"/>
        <w:tblLook w:val="04A0" w:firstRow="1" w:lastRow="0" w:firstColumn="1" w:lastColumn="0" w:noHBand="0" w:noVBand="1"/>
      </w:tblPr>
      <w:tblGrid>
        <w:gridCol w:w="2380"/>
        <w:gridCol w:w="3380"/>
        <w:gridCol w:w="700"/>
        <w:gridCol w:w="700"/>
        <w:gridCol w:w="700"/>
        <w:gridCol w:w="700"/>
        <w:gridCol w:w="840"/>
      </w:tblGrid>
      <w:tr w:rsidR="00762201" w:rsidRPr="00AE0B54" w14:paraId="29D38908" w14:textId="77777777" w:rsidTr="00DB2AA8">
        <w:trPr>
          <w:trHeight w:val="288"/>
          <w:tblHeader/>
        </w:trPr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9F2B8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Região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1441A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Estação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E6951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3/2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B3A65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4/2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BF2BB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5/2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BD910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6/2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42E839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AE0B54">
              <w:rPr>
                <w:rFonts w:eastAsia="Times New Roman" w:cs="Arial"/>
                <w:b/>
                <w:bCs/>
                <w:sz w:val="18"/>
                <w:szCs w:val="18"/>
              </w:rPr>
              <w:t>Total</w:t>
            </w:r>
          </w:p>
        </w:tc>
      </w:tr>
      <w:tr w:rsidR="00762201" w:rsidRPr="00AE0B54" w14:paraId="2A6AEC4D" w14:textId="77777777" w:rsidTr="00DB2AA8">
        <w:trPr>
          <w:trHeight w:val="288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CC5D5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Suaçuí Grande MG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E529F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Água Boa - Centro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47A39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1BC18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9A0F6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3.6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0D8B5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65B57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5</w:t>
            </w:r>
          </w:p>
        </w:tc>
      </w:tr>
      <w:tr w:rsidR="00762201" w:rsidRPr="00AE0B54" w14:paraId="21BDD2B3" w14:textId="77777777" w:rsidTr="00DB2AA8">
        <w:trPr>
          <w:trHeight w:val="288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81BB0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Suaçuí Pequeno MG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B2758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Sardoá - Centro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15733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B1F82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4B237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5C8B7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1DB10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2.4</w:t>
            </w:r>
          </w:p>
        </w:tc>
      </w:tr>
      <w:tr w:rsidR="00762201" w:rsidRPr="00AE0B54" w14:paraId="016E1C8A" w14:textId="77777777" w:rsidTr="00DB2AA8">
        <w:trPr>
          <w:trHeight w:val="288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8E75C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Corrente MG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06F18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Guanhães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2A7D0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CA3F7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B068F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3.0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76EE6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623F5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3</w:t>
            </w:r>
          </w:p>
        </w:tc>
      </w:tr>
      <w:tr w:rsidR="00762201" w:rsidRPr="00AE0B54" w14:paraId="5747DEB2" w14:textId="77777777" w:rsidTr="00DB2AA8">
        <w:trPr>
          <w:trHeight w:val="288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985E3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Caratinga MG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258AB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PCH Inhapim Jusante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0593B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C26B7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6251B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A427D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7.4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5B2C5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7.4</w:t>
            </w:r>
          </w:p>
        </w:tc>
      </w:tr>
      <w:tr w:rsidR="00762201" w:rsidRPr="00AE0B54" w14:paraId="00FF090E" w14:textId="77777777" w:rsidTr="00DB2AA8">
        <w:trPr>
          <w:trHeight w:val="288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7362A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Santo Antônio MG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5F1DB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Dom Joaquim - Centro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C1722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02C26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A7B82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1.0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0EB90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1.0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9DC22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3.2</w:t>
            </w:r>
          </w:p>
        </w:tc>
      </w:tr>
      <w:tr w:rsidR="00762201" w:rsidRPr="00AE0B54" w14:paraId="4795F735" w14:textId="77777777" w:rsidTr="00DB2AA8">
        <w:trPr>
          <w:trHeight w:val="288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B0593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São José ES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1A7AD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São Domingos do Norte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A83E5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2BF2F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D437F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31550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55E0D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0</w:t>
            </w:r>
          </w:p>
        </w:tc>
      </w:tr>
      <w:tr w:rsidR="00762201" w:rsidRPr="00AE0B54" w14:paraId="22917874" w14:textId="77777777" w:rsidTr="00DB2AA8">
        <w:trPr>
          <w:trHeight w:val="288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987F7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Pancas ES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1F528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 xml:space="preserve"> Pancas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6E4FC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B6F24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37884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341E3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2.4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36474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2.42</w:t>
            </w:r>
          </w:p>
        </w:tc>
      </w:tr>
      <w:tr w:rsidR="00762201" w:rsidRPr="00AE0B54" w14:paraId="02E76B04" w14:textId="77777777" w:rsidTr="00DB2AA8">
        <w:trPr>
          <w:trHeight w:val="288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6CA77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Manhuaçu MG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20649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Chalé - Centro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7C3D6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0ADC1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69AC2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BCF8E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5.4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65492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5.4</w:t>
            </w:r>
          </w:p>
        </w:tc>
      </w:tr>
      <w:tr w:rsidR="00762201" w:rsidRPr="00AE0B54" w14:paraId="745A8EB6" w14:textId="77777777" w:rsidTr="00DB2AA8">
        <w:trPr>
          <w:trHeight w:val="288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1233E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Piracicaba MG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1AA23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 xml:space="preserve"> Piracicaba - Centro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8DC6D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CFA05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0630B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44C93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5.4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A8A5B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5.6</w:t>
            </w:r>
          </w:p>
        </w:tc>
      </w:tr>
      <w:tr w:rsidR="00762201" w:rsidRPr="00AE0B54" w14:paraId="10DB3EED" w14:textId="77777777" w:rsidTr="00DB2AA8">
        <w:trPr>
          <w:trHeight w:val="288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1CB29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Santa Maria do Rio Doce ES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BC53B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Santa Teresa - Alto Caldeirão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A1A09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5AE8D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6248C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5.8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4FA15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0.8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ACEC5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6.6</w:t>
            </w:r>
          </w:p>
        </w:tc>
      </w:tr>
      <w:tr w:rsidR="00762201" w:rsidRPr="00AE0B54" w14:paraId="47DB7EE0" w14:textId="77777777" w:rsidTr="00DB2AA8">
        <w:trPr>
          <w:trHeight w:val="288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9B807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Guandu ES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5CBA4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Afonso Cláudio - Piracema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25061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2988C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2D75A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C5CC9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035C4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0.6</w:t>
            </w:r>
          </w:p>
        </w:tc>
      </w:tr>
      <w:tr w:rsidR="00762201" w:rsidRPr="00AE0B54" w14:paraId="19CE89C4" w14:textId="77777777" w:rsidTr="00DB2AA8">
        <w:trPr>
          <w:trHeight w:val="288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F315D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Santa Joana ES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59C64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Alto Rio Possmoser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D9FD7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9CA14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A4C57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0.60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F6EBC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806ED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0.6</w:t>
            </w:r>
          </w:p>
        </w:tc>
      </w:tr>
      <w:tr w:rsidR="00762201" w:rsidRPr="00AE0B54" w14:paraId="6CF856ED" w14:textId="77777777" w:rsidTr="00DB2AA8">
        <w:trPr>
          <w:trHeight w:val="288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7EB9D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Sacramento MG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69D7C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GCH Bom Jesus do Galho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46168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9B7F0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22E0E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0.8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DADF4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11.0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70C1B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11.8</w:t>
            </w:r>
          </w:p>
        </w:tc>
      </w:tr>
      <w:tr w:rsidR="00762201" w:rsidRPr="00AE0B54" w14:paraId="2779797C" w14:textId="77777777" w:rsidTr="00DB2AA8">
        <w:trPr>
          <w:trHeight w:val="288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BAA54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Matipó MG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1FF1B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PCH Tulio Cordeiro de Mello Montante 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47730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D581C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A04B0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11.2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29799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6.6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EA33E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17.8</w:t>
            </w:r>
          </w:p>
        </w:tc>
      </w:tr>
      <w:tr w:rsidR="00762201" w:rsidRPr="00AE0B54" w14:paraId="370FCF9F" w14:textId="77777777" w:rsidTr="00DB2AA8">
        <w:trPr>
          <w:trHeight w:val="288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65C77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Casca MG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639F1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Rio Casca Centro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99E01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0.8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F62D4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F5061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B929E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12.2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4C17F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14.2</w:t>
            </w:r>
          </w:p>
        </w:tc>
      </w:tr>
      <w:tr w:rsidR="00762201" w:rsidRPr="00AE0B54" w14:paraId="6DB22ED7" w14:textId="77777777" w:rsidTr="00DB2AA8">
        <w:trPr>
          <w:trHeight w:val="288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CE03A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Carmo MG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2FD44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PCH Furquim Jusante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AFEA2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75A07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59BD5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7F353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39.8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E92CA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40.5</w:t>
            </w:r>
          </w:p>
        </w:tc>
      </w:tr>
      <w:tr w:rsidR="00762201" w:rsidRPr="00AE0B54" w14:paraId="17FEBC23" w14:textId="77777777" w:rsidTr="00DB2AA8">
        <w:trPr>
          <w:trHeight w:val="288"/>
        </w:trPr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BD7AD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Piranga MG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E0581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 xml:space="preserve"> Senhora de Oliveira - Centro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5F0CB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3.2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367CC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1E4F5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981C5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17.8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C4124B" w14:textId="77777777" w:rsidR="00762201" w:rsidRPr="00AE0B54" w:rsidRDefault="00762201" w:rsidP="00762201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21.4</w:t>
            </w:r>
          </w:p>
        </w:tc>
      </w:tr>
    </w:tbl>
    <w:p w14:paraId="22844BFB" w14:textId="77777777" w:rsidR="00762201" w:rsidRDefault="00762201" w:rsidP="00762201">
      <w:pPr>
        <w:rPr>
          <w:rFonts w:cs="Arial"/>
          <w:szCs w:val="20"/>
        </w:rPr>
      </w:pPr>
    </w:p>
    <w:p w14:paraId="64DDE38A" w14:textId="3299EAD0" w:rsidR="004B2004" w:rsidRPr="00286740" w:rsidRDefault="004B2004" w:rsidP="004B2004">
      <w:pPr>
        <w:spacing w:line="276" w:lineRule="auto"/>
        <w:jc w:val="center"/>
        <w:rPr>
          <w:rFonts w:eastAsia="Times New Roman" w:cs="Arial"/>
          <w:color w:val="000000"/>
          <w:sz w:val="16"/>
          <w:szCs w:val="16"/>
          <w:lang w:eastAsia="pt-BR"/>
        </w:rPr>
      </w:pPr>
      <w:r w:rsidRPr="00013E5B">
        <w:rPr>
          <w:rFonts w:cs="Arial"/>
          <w:sz w:val="16"/>
          <w:szCs w:val="16"/>
        </w:rPr>
        <w:t xml:space="preserve">Tabela </w:t>
      </w:r>
      <w:r>
        <w:rPr>
          <w:rFonts w:cs="Arial"/>
          <w:sz w:val="16"/>
          <w:szCs w:val="16"/>
        </w:rPr>
        <w:t>S10:</w:t>
      </w:r>
      <w:r w:rsidRPr="00013E5B">
        <w:rPr>
          <w:rFonts w:cs="Arial"/>
          <w:sz w:val="16"/>
          <w:szCs w:val="16"/>
        </w:rPr>
        <w:t xml:space="preserve"> Resultados da Semana anterior à campanha 1</w:t>
      </w:r>
      <w:r>
        <w:rPr>
          <w:rFonts w:cs="Arial"/>
          <w:sz w:val="16"/>
          <w:szCs w:val="16"/>
        </w:rPr>
        <w:t>7</w:t>
      </w:r>
      <w:r w:rsidRPr="00013E5B">
        <w:rPr>
          <w:rFonts w:cs="Arial"/>
          <w:sz w:val="16"/>
          <w:szCs w:val="16"/>
        </w:rPr>
        <w:t xml:space="preserve"> (</w:t>
      </w:r>
      <w:r w:rsidRPr="00286740">
        <w:rPr>
          <w:rFonts w:eastAsia="Times New Roman" w:cs="Arial"/>
          <w:color w:val="000000"/>
          <w:sz w:val="16"/>
          <w:szCs w:val="16"/>
          <w:lang w:eastAsia="pt-BR"/>
        </w:rPr>
        <w:t>9 a 15 de março de 2019</w:t>
      </w:r>
      <w:r w:rsidRPr="00013E5B">
        <w:rPr>
          <w:rFonts w:eastAsia="Times New Roman" w:cs="Arial"/>
          <w:color w:val="000000"/>
          <w:sz w:val="16"/>
          <w:szCs w:val="16"/>
          <w:lang w:eastAsia="pt-BR"/>
        </w:rPr>
        <w:t>)</w:t>
      </w:r>
    </w:p>
    <w:tbl>
      <w:tblPr>
        <w:tblW w:w="9580" w:type="dxa"/>
        <w:tblLook w:val="04A0" w:firstRow="1" w:lastRow="0" w:firstColumn="1" w:lastColumn="0" w:noHBand="0" w:noVBand="1"/>
      </w:tblPr>
      <w:tblGrid>
        <w:gridCol w:w="1832"/>
        <w:gridCol w:w="2601"/>
        <w:gridCol w:w="640"/>
        <w:gridCol w:w="640"/>
        <w:gridCol w:w="640"/>
        <w:gridCol w:w="640"/>
        <w:gridCol w:w="640"/>
        <w:gridCol w:w="640"/>
        <w:gridCol w:w="640"/>
        <w:gridCol w:w="667"/>
      </w:tblGrid>
      <w:tr w:rsidR="004B2004" w:rsidRPr="004A18D1" w14:paraId="6C4266F6" w14:textId="77777777" w:rsidTr="00DB2AA8">
        <w:trPr>
          <w:trHeight w:val="240"/>
          <w:tblHeader/>
        </w:trPr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F1993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Região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4DA38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Estação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46A91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9/3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8F672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10/3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34EF9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11/3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9A550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12/3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7B566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13/3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6BA88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14/3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EE13F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15/3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F4392E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Total</w:t>
            </w:r>
          </w:p>
        </w:tc>
      </w:tr>
      <w:tr w:rsidR="004B2004" w:rsidRPr="004A18D1" w14:paraId="4D302D1E" w14:textId="77777777" w:rsidTr="00DB2AA8">
        <w:trPr>
          <w:trHeight w:val="240"/>
        </w:trPr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4CF9F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Suaçuí Grande MG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DE219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Água Boa - Centro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7C309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1DDC1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4F268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2.4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44996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4.6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7D61B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4.8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DC91C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2.8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92864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F496A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15.6</w:t>
            </w:r>
          </w:p>
        </w:tc>
      </w:tr>
      <w:tr w:rsidR="004B2004" w:rsidRPr="004A18D1" w14:paraId="33096CB3" w14:textId="77777777" w:rsidTr="00DB2AA8">
        <w:trPr>
          <w:trHeight w:val="240"/>
        </w:trPr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FA7EC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Suaçuí Pequeno MG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9E246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Sardoá - Centro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A7398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151BB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93FA8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C103B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3.6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79F78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8.2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D9821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3.6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22C83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2879D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16.4</w:t>
            </w:r>
          </w:p>
        </w:tc>
      </w:tr>
      <w:tr w:rsidR="004B2004" w:rsidRPr="004A18D1" w14:paraId="74B6602D" w14:textId="77777777" w:rsidTr="00DB2AA8">
        <w:trPr>
          <w:trHeight w:val="240"/>
        </w:trPr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BE0A1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Corrente MG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52C8B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Guanhães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AC935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5C1B5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51338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F3CB7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8E522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6.4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B5372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2.6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D0D42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29CCF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9.8</w:t>
            </w:r>
          </w:p>
        </w:tc>
      </w:tr>
      <w:tr w:rsidR="004B2004" w:rsidRPr="004A18D1" w14:paraId="6E30914B" w14:textId="77777777" w:rsidTr="00DB2AA8">
        <w:trPr>
          <w:trHeight w:val="240"/>
        </w:trPr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49A48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Caratinga MG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F806A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PCH Inhapim Jusante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E4E8D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87494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D2742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7F27C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E3AEB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1.4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701DD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F79D8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1.4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1FF01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3.4</w:t>
            </w:r>
          </w:p>
        </w:tc>
      </w:tr>
      <w:tr w:rsidR="004B2004" w:rsidRPr="004A18D1" w14:paraId="21952784" w14:textId="77777777" w:rsidTr="00DB2AA8">
        <w:trPr>
          <w:trHeight w:val="240"/>
        </w:trPr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2D278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Santo Antônio MG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138E9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Dom Joaquim - Centro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10B06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0D0DA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915B6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2AAC7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11.0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E6EF6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37E9B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CAC5E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D647F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12.6</w:t>
            </w:r>
          </w:p>
        </w:tc>
      </w:tr>
      <w:tr w:rsidR="004B2004" w:rsidRPr="004A18D1" w14:paraId="3A770040" w14:textId="77777777" w:rsidTr="00DB2AA8">
        <w:trPr>
          <w:trHeight w:val="240"/>
        </w:trPr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C273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São José ES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5AB43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4A18D1">
              <w:rPr>
                <w:rFonts w:eastAsia="Times New Roman" w:cs="Arial"/>
                <w:sz w:val="18"/>
                <w:szCs w:val="18"/>
              </w:rPr>
              <w:t>São Domingos do Norte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82259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A9795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61482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D8FDA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5.7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462C2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D67AC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EF7FF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CA230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9.92</w:t>
            </w:r>
          </w:p>
        </w:tc>
      </w:tr>
      <w:tr w:rsidR="004B2004" w:rsidRPr="004A18D1" w14:paraId="788EA65D" w14:textId="77777777" w:rsidTr="00DB2AA8">
        <w:trPr>
          <w:trHeight w:val="240"/>
        </w:trPr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177FD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Pancas ES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4C522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 xml:space="preserve"> Pancas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B60E0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052B2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165B6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7B216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3.6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7CDF5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51348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1A4D9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DDDB1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4.15</w:t>
            </w:r>
          </w:p>
        </w:tc>
      </w:tr>
      <w:tr w:rsidR="004B2004" w:rsidRPr="004A18D1" w14:paraId="35D4C393" w14:textId="77777777" w:rsidTr="00DB2AA8">
        <w:trPr>
          <w:trHeight w:val="240"/>
        </w:trPr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1408A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Manhuaçu MG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5A043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Chalé - Centro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1F1AC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3.4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12A55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19FFF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3DE6B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8851E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785FF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C6705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90D6C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6.2</w:t>
            </w:r>
          </w:p>
        </w:tc>
      </w:tr>
      <w:tr w:rsidR="004B2004" w:rsidRPr="004A18D1" w14:paraId="0A0C3330" w14:textId="77777777" w:rsidTr="00DB2AA8">
        <w:trPr>
          <w:trHeight w:val="240"/>
        </w:trPr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FA1FD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Piracicaba MG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63A9A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 xml:space="preserve"> Piracicaba - Centro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32207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D3897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0CEB9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76F30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1786D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5CE54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2.6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95976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9E1E7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3.2</w:t>
            </w:r>
          </w:p>
        </w:tc>
      </w:tr>
      <w:tr w:rsidR="004B2004" w:rsidRPr="004A18D1" w14:paraId="77E01E00" w14:textId="77777777" w:rsidTr="00DB2AA8">
        <w:trPr>
          <w:trHeight w:val="456"/>
        </w:trPr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46ADE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Santa Maria do Rio Doce ES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4837D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Santa Teresa - Alto Caldeirão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53F21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3C455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FC792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80BF2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F2FEF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25.2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EC8C0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6.5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86149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3.4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9312B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35.54</w:t>
            </w:r>
          </w:p>
        </w:tc>
      </w:tr>
      <w:tr w:rsidR="004B2004" w:rsidRPr="004A18D1" w14:paraId="3208A854" w14:textId="77777777" w:rsidTr="00DB2AA8">
        <w:trPr>
          <w:trHeight w:val="240"/>
        </w:trPr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BEEF7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Guandu ES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B7B6E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4A18D1">
              <w:rPr>
                <w:rFonts w:eastAsia="Times New Roman" w:cs="Arial"/>
                <w:sz w:val="18"/>
                <w:szCs w:val="18"/>
              </w:rPr>
              <w:t>Afonso Cláudio - Piracema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B14FC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16.0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0E235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30336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F277A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A4CA3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AD078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C81D5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D9422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17.54</w:t>
            </w:r>
          </w:p>
        </w:tc>
      </w:tr>
      <w:tr w:rsidR="004B2004" w:rsidRPr="004A18D1" w14:paraId="6CD3B7BC" w14:textId="77777777" w:rsidTr="00DB2AA8">
        <w:trPr>
          <w:trHeight w:val="240"/>
        </w:trPr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E7F67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Santa Joana ES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A4093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4A18D1">
              <w:rPr>
                <w:rFonts w:eastAsia="Times New Roman" w:cs="Arial"/>
                <w:sz w:val="18"/>
                <w:szCs w:val="18"/>
              </w:rPr>
              <w:t>Alto Rio Possmoser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C1D0C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32070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042AE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1.7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AC674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C47A6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2.6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5A0A4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09EA7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335CD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6.66</w:t>
            </w:r>
          </w:p>
        </w:tc>
      </w:tr>
      <w:tr w:rsidR="004B2004" w:rsidRPr="004A18D1" w14:paraId="4C69021C" w14:textId="77777777" w:rsidTr="00DB2AA8">
        <w:trPr>
          <w:trHeight w:val="240"/>
        </w:trPr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CA554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Sacramento MG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F4F12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GCH Bom Jesus do Galho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9514A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4A18D1">
              <w:rPr>
                <w:rFonts w:eastAsia="Times New Roman" w:cs="Arial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03F01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4A18D1">
              <w:rPr>
                <w:rFonts w:eastAsia="Times New Roman" w:cs="Arial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DC8E8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4A18D1">
              <w:rPr>
                <w:rFonts w:eastAsia="Times New Roman" w:cs="Arial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120F6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4A18D1">
              <w:rPr>
                <w:rFonts w:eastAsia="Times New Roman" w:cs="Arial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A2514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4A18D1">
              <w:rPr>
                <w:rFonts w:eastAsia="Times New Roman" w:cs="Arial"/>
                <w:sz w:val="18"/>
                <w:szCs w:val="18"/>
              </w:rPr>
              <w:t>7.6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D5472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4A18D1">
              <w:rPr>
                <w:rFonts w:eastAsia="Times New Roman" w:cs="Arial"/>
                <w:sz w:val="18"/>
                <w:szCs w:val="18"/>
              </w:rPr>
              <w:t>1.0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D6DA3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4A18D1">
              <w:rPr>
                <w:rFonts w:eastAsia="Times New Roman" w:cs="Arial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3BFFD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8.6</w:t>
            </w:r>
          </w:p>
        </w:tc>
      </w:tr>
      <w:tr w:rsidR="004B2004" w:rsidRPr="004A18D1" w14:paraId="72AE8A8F" w14:textId="77777777" w:rsidTr="00DB2AA8">
        <w:trPr>
          <w:trHeight w:val="456"/>
        </w:trPr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2D029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Matipó MG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8B146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PCH Tulio Cordeiro de Mello Montante 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5B85A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E1A27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E329E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8B92D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4.4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4F520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C972D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08F49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5B99D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4.8</w:t>
            </w:r>
          </w:p>
        </w:tc>
      </w:tr>
      <w:tr w:rsidR="004B2004" w:rsidRPr="004A18D1" w14:paraId="75C8F607" w14:textId="77777777" w:rsidTr="00DB2AA8">
        <w:trPr>
          <w:trHeight w:val="240"/>
        </w:trPr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67794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Casca MG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62455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Rio Casca Centro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CBA3B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0.8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12BE5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DCE73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5FEF2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27CB3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6E9B8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11A13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12.0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229C3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14.8</w:t>
            </w:r>
          </w:p>
        </w:tc>
      </w:tr>
      <w:tr w:rsidR="004B2004" w:rsidRPr="004A18D1" w14:paraId="705F2C84" w14:textId="77777777" w:rsidTr="00DB2AA8">
        <w:trPr>
          <w:trHeight w:val="240"/>
        </w:trPr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362BB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Carmo MG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F60E5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PCH Furquim Jusante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51D8A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B03A3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74926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E14D7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2545F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B994E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5022E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16513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2.1</w:t>
            </w:r>
          </w:p>
        </w:tc>
      </w:tr>
      <w:tr w:rsidR="004B2004" w:rsidRPr="004A18D1" w14:paraId="0812D164" w14:textId="77777777" w:rsidTr="00DB2AA8">
        <w:trPr>
          <w:trHeight w:val="240"/>
        </w:trPr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BC104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Piranga MG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860A4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 xml:space="preserve"> Senhora de Oliveira - Centro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0312C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B244D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C641C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93A3E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C65F3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FC46A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EE5A1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8C4A80" w14:textId="77777777" w:rsidR="004B2004" w:rsidRPr="004A18D1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4A18D1">
              <w:rPr>
                <w:rFonts w:eastAsia="Times New Roman" w:cs="Arial"/>
                <w:color w:val="000000"/>
                <w:sz w:val="18"/>
                <w:szCs w:val="18"/>
              </w:rPr>
              <w:t>0.4</w:t>
            </w:r>
          </w:p>
        </w:tc>
      </w:tr>
    </w:tbl>
    <w:p w14:paraId="54F7A858" w14:textId="77777777" w:rsidR="004B2004" w:rsidRDefault="004B2004" w:rsidP="004B2004">
      <w:pPr>
        <w:rPr>
          <w:rFonts w:cs="Arial"/>
          <w:szCs w:val="20"/>
        </w:rPr>
      </w:pPr>
    </w:p>
    <w:p w14:paraId="31850A0E" w14:textId="44C9842A" w:rsidR="004B2004" w:rsidRPr="00286740" w:rsidRDefault="004B2004" w:rsidP="004B2004">
      <w:pPr>
        <w:spacing w:line="276" w:lineRule="auto"/>
        <w:jc w:val="center"/>
        <w:rPr>
          <w:rFonts w:cs="Arial"/>
          <w:sz w:val="16"/>
          <w:szCs w:val="16"/>
        </w:rPr>
      </w:pPr>
      <w:r w:rsidRPr="00013E5B">
        <w:rPr>
          <w:rFonts w:cs="Arial"/>
          <w:sz w:val="16"/>
          <w:szCs w:val="16"/>
        </w:rPr>
        <w:t xml:space="preserve">Tabela </w:t>
      </w:r>
      <w:r>
        <w:rPr>
          <w:rFonts w:cs="Arial"/>
          <w:sz w:val="16"/>
          <w:szCs w:val="16"/>
        </w:rPr>
        <w:t>S11</w:t>
      </w:r>
      <w:r w:rsidRPr="00013E5B">
        <w:rPr>
          <w:rFonts w:cs="Arial"/>
          <w:sz w:val="16"/>
          <w:szCs w:val="16"/>
        </w:rPr>
        <w:t xml:space="preserve"> Resultados </w:t>
      </w:r>
      <w:r>
        <w:rPr>
          <w:rFonts w:cs="Arial"/>
          <w:sz w:val="16"/>
          <w:szCs w:val="16"/>
        </w:rPr>
        <w:t>durante o período de amostragem da campanha</w:t>
      </w:r>
      <w:r w:rsidRPr="00013E5B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 xml:space="preserve">17 </w:t>
      </w:r>
      <w:r w:rsidRPr="00013E5B">
        <w:rPr>
          <w:rFonts w:cs="Arial"/>
          <w:sz w:val="16"/>
          <w:szCs w:val="16"/>
        </w:rPr>
        <w:t>(</w:t>
      </w:r>
      <w:r w:rsidRPr="00286740">
        <w:rPr>
          <w:rFonts w:eastAsia="Times New Roman" w:cs="Arial"/>
          <w:color w:val="000000"/>
          <w:sz w:val="16"/>
          <w:szCs w:val="16"/>
          <w:lang w:eastAsia="pt-BR"/>
        </w:rPr>
        <w:t>16 e 17 de março de 2020</w:t>
      </w:r>
      <w:r w:rsidRPr="00013E5B">
        <w:rPr>
          <w:rFonts w:eastAsia="Times New Roman" w:cs="Arial"/>
          <w:color w:val="000000"/>
          <w:sz w:val="16"/>
          <w:szCs w:val="16"/>
          <w:lang w:eastAsia="pt-BR"/>
        </w:rPr>
        <w:t>)</w:t>
      </w:r>
    </w:p>
    <w:tbl>
      <w:tblPr>
        <w:tblW w:w="7860" w:type="dxa"/>
        <w:jc w:val="center"/>
        <w:tblLook w:val="04A0" w:firstRow="1" w:lastRow="0" w:firstColumn="1" w:lastColumn="0" w:noHBand="0" w:noVBand="1"/>
      </w:tblPr>
      <w:tblGrid>
        <w:gridCol w:w="2380"/>
        <w:gridCol w:w="3380"/>
        <w:gridCol w:w="700"/>
        <w:gridCol w:w="700"/>
        <w:gridCol w:w="700"/>
      </w:tblGrid>
      <w:tr w:rsidR="004B2004" w:rsidRPr="00AE0B54" w14:paraId="4820EF97" w14:textId="77777777" w:rsidTr="00DB2AA8">
        <w:trPr>
          <w:trHeight w:val="288"/>
          <w:tblHeader/>
          <w:jc w:val="center"/>
        </w:trPr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F832A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Região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7D86C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Estação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66BDF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16/3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50C2D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17/3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00DCBB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AE0B54">
              <w:rPr>
                <w:rFonts w:eastAsia="Times New Roman" w:cs="Arial"/>
                <w:b/>
                <w:bCs/>
                <w:sz w:val="18"/>
                <w:szCs w:val="18"/>
              </w:rPr>
              <w:t>Total</w:t>
            </w:r>
          </w:p>
        </w:tc>
      </w:tr>
      <w:tr w:rsidR="004B2004" w:rsidRPr="00AE0B54" w14:paraId="09E14536" w14:textId="77777777" w:rsidTr="00DB2AA8">
        <w:trPr>
          <w:trHeight w:val="288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43EDC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Suaçuí Grande MG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C50F0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Água Boa - Centro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A1148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5C802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6A7D4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0</w:t>
            </w:r>
          </w:p>
        </w:tc>
      </w:tr>
      <w:tr w:rsidR="004B2004" w:rsidRPr="00AE0B54" w14:paraId="4295A50E" w14:textId="77777777" w:rsidTr="00DB2AA8">
        <w:trPr>
          <w:trHeight w:val="288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8F040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Suaçuí Pequeno MG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5939B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Sardoá - Centro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C584E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48E9C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FF48D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0</w:t>
            </w:r>
          </w:p>
        </w:tc>
      </w:tr>
      <w:tr w:rsidR="004B2004" w:rsidRPr="00AE0B54" w14:paraId="481FB869" w14:textId="77777777" w:rsidTr="00DB2AA8">
        <w:trPr>
          <w:trHeight w:val="288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9F024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Corrente MG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E57B1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Guanhães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6E722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DFF46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6FB9E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0</w:t>
            </w:r>
          </w:p>
        </w:tc>
      </w:tr>
      <w:tr w:rsidR="004B2004" w:rsidRPr="00AE0B54" w14:paraId="360828AF" w14:textId="77777777" w:rsidTr="00DB2AA8">
        <w:trPr>
          <w:trHeight w:val="288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27016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Caratinga MG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2AA9A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PCH Inhapim Jusante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788AB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30734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80BC3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0</w:t>
            </w:r>
          </w:p>
        </w:tc>
      </w:tr>
      <w:tr w:rsidR="004B2004" w:rsidRPr="00AE0B54" w14:paraId="09A7B7E1" w14:textId="77777777" w:rsidTr="00DB2AA8">
        <w:trPr>
          <w:trHeight w:val="288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D8A54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Santo Antônio MG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0A0AB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Dom Joaquim - Centro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0862E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8662E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4D9E3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0</w:t>
            </w:r>
          </w:p>
        </w:tc>
      </w:tr>
      <w:tr w:rsidR="004B2004" w:rsidRPr="00AE0B54" w14:paraId="40CBB0DE" w14:textId="77777777" w:rsidTr="00DB2AA8">
        <w:trPr>
          <w:trHeight w:val="288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5E11F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São José ES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A2672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São Domingos do Norte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1C87F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57BE3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EA5CE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0</w:t>
            </w:r>
          </w:p>
        </w:tc>
      </w:tr>
      <w:tr w:rsidR="004B2004" w:rsidRPr="00AE0B54" w14:paraId="243C38F8" w14:textId="77777777" w:rsidTr="00DB2AA8">
        <w:trPr>
          <w:trHeight w:val="288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D171A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Pancas ES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C3435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 xml:space="preserve"> Pancas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BC771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F335C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22D2F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0</w:t>
            </w:r>
          </w:p>
        </w:tc>
      </w:tr>
      <w:tr w:rsidR="004B2004" w:rsidRPr="00AE0B54" w14:paraId="0F3BA9E8" w14:textId="77777777" w:rsidTr="00DB2AA8">
        <w:trPr>
          <w:trHeight w:val="288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25437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Manhuaçu MG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59ED2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Chalé - Centro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A93CA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47A62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7DECF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0</w:t>
            </w:r>
          </w:p>
        </w:tc>
      </w:tr>
      <w:tr w:rsidR="004B2004" w:rsidRPr="00AE0B54" w14:paraId="75CD5586" w14:textId="77777777" w:rsidTr="00DB2AA8">
        <w:trPr>
          <w:trHeight w:val="288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1E2BF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Piracicaba MG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4C5CE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 xml:space="preserve"> Piracicaba - Centro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5329A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2EB5A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BB862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0</w:t>
            </w:r>
          </w:p>
        </w:tc>
      </w:tr>
      <w:tr w:rsidR="004B2004" w:rsidRPr="00AE0B54" w14:paraId="4C7FDB17" w14:textId="77777777" w:rsidTr="00DB2AA8">
        <w:trPr>
          <w:trHeight w:val="288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6F249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Santa Maria do Rio Doce ES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9B70E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Santa Teresa - Alto Caldeirão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07A71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5F92C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4E8B3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0</w:t>
            </w:r>
          </w:p>
        </w:tc>
      </w:tr>
      <w:tr w:rsidR="004B2004" w:rsidRPr="00AE0B54" w14:paraId="56BA1CCB" w14:textId="77777777" w:rsidTr="00DB2AA8">
        <w:trPr>
          <w:trHeight w:val="288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4E6CF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lastRenderedPageBreak/>
              <w:t>Guandu ES</w:t>
            </w:r>
          </w:p>
        </w:tc>
        <w:tc>
          <w:tcPr>
            <w:tcW w:w="3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76ACB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Afonso Cláudio - Piracema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8AE30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F2302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EC6B7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0</w:t>
            </w:r>
          </w:p>
        </w:tc>
      </w:tr>
      <w:tr w:rsidR="004B2004" w:rsidRPr="00AE0B54" w14:paraId="504D5008" w14:textId="77777777" w:rsidTr="004B2004">
        <w:trPr>
          <w:trHeight w:val="288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EF7F13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Santa Joana ES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EAC1E3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Alto Rio Possmoser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CEDF8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20808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AD293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0</w:t>
            </w:r>
          </w:p>
        </w:tc>
      </w:tr>
      <w:tr w:rsidR="004B2004" w:rsidRPr="00AE0B54" w14:paraId="374DB2F4" w14:textId="77777777" w:rsidTr="004B2004">
        <w:trPr>
          <w:trHeight w:val="288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041BD9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Sacramento MG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AD1E9C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GCH Bom Jesus do Galho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C2B26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040E6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68733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0</w:t>
            </w:r>
          </w:p>
        </w:tc>
      </w:tr>
      <w:tr w:rsidR="004B2004" w:rsidRPr="00AE0B54" w14:paraId="3EA0EDF6" w14:textId="77777777" w:rsidTr="004B2004">
        <w:trPr>
          <w:trHeight w:val="288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D70532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Matipó MG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EF1EBC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PCH Tulio Cordeiro de Mello Montante 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B0EC1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1D0A4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DE4D7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1.2</w:t>
            </w:r>
          </w:p>
        </w:tc>
      </w:tr>
      <w:tr w:rsidR="004B2004" w:rsidRPr="00AE0B54" w14:paraId="44C48469" w14:textId="77777777" w:rsidTr="004B2004">
        <w:trPr>
          <w:trHeight w:val="288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D5D8C0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Casca MG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E9042F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Rio Casca Centro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24F07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E6BC1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8850A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0</w:t>
            </w:r>
          </w:p>
        </w:tc>
      </w:tr>
      <w:tr w:rsidR="004B2004" w:rsidRPr="00AE0B54" w14:paraId="65DE1650" w14:textId="77777777" w:rsidTr="004B2004">
        <w:trPr>
          <w:trHeight w:val="288"/>
          <w:jc w:val="center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187754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Carmo MG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A6A8CF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PCH Furquim Jusante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6D820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E360A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1.0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C058F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1</w:t>
            </w:r>
          </w:p>
        </w:tc>
      </w:tr>
      <w:tr w:rsidR="004B2004" w:rsidRPr="00AE0B54" w14:paraId="115F472D" w14:textId="77777777" w:rsidTr="004B2004">
        <w:trPr>
          <w:trHeight w:val="288"/>
          <w:jc w:val="center"/>
        </w:trPr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0AF353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Piranga MG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57F16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 xml:space="preserve"> Senhora de Oliveira - Centro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8930DA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0.0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240E70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AE0B54">
              <w:rPr>
                <w:rFonts w:eastAsia="Times New Roman" w:cs="Arial"/>
                <w:color w:val="000000"/>
                <w:sz w:val="18"/>
                <w:szCs w:val="18"/>
              </w:rPr>
              <w:t>8.8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4AB71B" w14:textId="77777777" w:rsidR="004B2004" w:rsidRPr="00AE0B54" w:rsidRDefault="004B2004" w:rsidP="0057529C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</w:rPr>
            </w:pPr>
            <w:r w:rsidRPr="00AE0B54">
              <w:rPr>
                <w:rFonts w:eastAsia="Times New Roman" w:cs="Arial"/>
                <w:sz w:val="18"/>
                <w:szCs w:val="18"/>
              </w:rPr>
              <w:t>8.8</w:t>
            </w:r>
          </w:p>
        </w:tc>
      </w:tr>
    </w:tbl>
    <w:p w14:paraId="20FC9885" w14:textId="77777777" w:rsidR="00F04F9D" w:rsidRDefault="00F04F9D" w:rsidP="00F04F9D">
      <w:pPr>
        <w:spacing w:line="276" w:lineRule="auto"/>
        <w:jc w:val="center"/>
        <w:rPr>
          <w:rFonts w:cs="Arial"/>
          <w:sz w:val="16"/>
          <w:szCs w:val="16"/>
        </w:rPr>
      </w:pPr>
    </w:p>
    <w:sectPr w:rsidR="00F04F9D" w:rsidSect="00546978">
      <w:headerReference w:type="default" r:id="rId43"/>
      <w:footerReference w:type="default" r:id="rId44"/>
      <w:pgSz w:w="11906" w:h="16838"/>
      <w:pgMar w:top="1701" w:right="1134" w:bottom="1134" w:left="1701" w:header="68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3" w:author="Bruno peterle vaneli" w:date="2020-07-23T14:55:00Z" w:initials="Bpv">
    <w:p w14:paraId="4C96C803" w14:textId="77777777" w:rsidR="00242914" w:rsidRDefault="00242914">
      <w:pPr>
        <w:pStyle w:val="Textodecomentrio"/>
      </w:pPr>
      <w:r>
        <w:rPr>
          <w:rStyle w:val="Refdecomentrio"/>
        </w:rPr>
        <w:annotationRef/>
      </w:r>
      <w:r>
        <w:t>Comentário do revisor:</w:t>
      </w:r>
    </w:p>
    <w:p w14:paraId="172AF8A5" w14:textId="77777777" w:rsidR="00242914" w:rsidRDefault="00242914">
      <w:pPr>
        <w:pStyle w:val="Textodecomentrio"/>
      </w:pPr>
    </w:p>
    <w:p w14:paraId="669190E1" w14:textId="77777777" w:rsidR="00242914" w:rsidRDefault="00242914" w:rsidP="00242914">
      <w:pPr>
        <w:pStyle w:val="Default"/>
        <w:shd w:val="clear" w:color="auto" w:fill="FFFFFF" w:themeFill="background1"/>
        <w:jc w:val="both"/>
        <w:rPr>
          <w:rFonts w:ascii="Liberation Serif" w:hAnsi="Liberation Serif" w:cs="Lohit Devanagari"/>
          <w:color w:val="6666FF"/>
          <w:lang w:bidi="hi-IN"/>
        </w:rPr>
      </w:pPr>
      <w:r w:rsidRPr="0028596A">
        <w:rPr>
          <w:rFonts w:ascii="Liberation Serif" w:hAnsi="Liberation Serif" w:cs="Lohit Devanagari"/>
          <w:color w:val="6666FF"/>
          <w:lang w:bidi="hi-IN"/>
        </w:rPr>
        <w:t xml:space="preserve">A legenda da Figura S2 não é </w:t>
      </w:r>
      <w:proofErr w:type="spellStart"/>
      <w:r w:rsidRPr="0028596A">
        <w:rPr>
          <w:rFonts w:ascii="Liberation Serif" w:hAnsi="Liberation Serif" w:cs="Lohit Devanagari"/>
          <w:color w:val="6666FF"/>
          <w:lang w:bidi="hi-IN"/>
        </w:rPr>
        <w:t>auto-explicativa</w:t>
      </w:r>
      <w:proofErr w:type="spellEnd"/>
      <w:r w:rsidRPr="0028596A">
        <w:rPr>
          <w:rFonts w:ascii="Liberation Serif" w:hAnsi="Liberation Serif" w:cs="Lohit Devanagari"/>
          <w:color w:val="6666FF"/>
          <w:lang w:bidi="hi-IN"/>
        </w:rPr>
        <w:t xml:space="preserve"> para entender o que os mapas estão mostrando. A que ano se refere? A que se referem as %? Como interpretar os índices?</w:t>
      </w:r>
    </w:p>
    <w:p w14:paraId="486C1996" w14:textId="4F8407C5" w:rsidR="00242914" w:rsidRDefault="00242914">
      <w:pPr>
        <w:pStyle w:val="Textodecomentrio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86C199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4F031" w16cex:dateUtc="2020-06-05T19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86C1996" w16cid:durableId="22C4237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F76F2D" w14:textId="77777777" w:rsidR="001D3D86" w:rsidRDefault="001D3D86" w:rsidP="00295770">
      <w:pPr>
        <w:spacing w:before="0" w:after="0" w:line="240" w:lineRule="auto"/>
      </w:pPr>
      <w:r>
        <w:separator/>
      </w:r>
    </w:p>
  </w:endnote>
  <w:endnote w:type="continuationSeparator" w:id="0">
    <w:p w14:paraId="2267C3CC" w14:textId="77777777" w:rsidR="001D3D86" w:rsidRDefault="001D3D86" w:rsidP="0029577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Bold">
    <w:altName w:val="Times New Roman"/>
    <w:charset w:val="01"/>
    <w:family w:val="roman"/>
    <w:pitch w:val="variable"/>
  </w:font>
  <w:font w:name="Liberation Serif">
    <w:altName w:val="Times New Roman"/>
    <w:charset w:val="01"/>
    <w:family w:val="roman"/>
    <w:pitch w:val="variable"/>
  </w:font>
  <w:font w:name="Lohit Devanagari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54E20C" w14:textId="6F517776" w:rsidR="0057529C" w:rsidRPr="00F93DF1" w:rsidRDefault="0057529C" w:rsidP="00D93489">
    <w:pPr>
      <w:pStyle w:val="Rodap"/>
      <w:spacing w:before="360"/>
      <w:jc w:val="left"/>
      <w:rPr>
        <w:sz w:val="18"/>
        <w:szCs w:val="20"/>
      </w:rPr>
    </w:pPr>
    <w:r w:rsidRPr="00F93DF1">
      <w:rPr>
        <w:sz w:val="18"/>
        <w:szCs w:val="20"/>
      </w:rPr>
      <w:t>Relatório à Sociedade</w:t>
    </w:r>
    <w:r w:rsidRPr="00F93DF1">
      <w:rPr>
        <w:sz w:val="18"/>
        <w:szCs w:val="20"/>
      </w:rPr>
      <w:tab/>
    </w:r>
    <w:r w:rsidRPr="00F93DF1">
      <w:rPr>
        <w:sz w:val="18"/>
        <w:szCs w:val="20"/>
      </w:rPr>
      <w:tab/>
      <w:t xml:space="preserve"> </w:t>
    </w:r>
    <w:sdt>
      <w:sdtPr>
        <w:rPr>
          <w:sz w:val="18"/>
          <w:szCs w:val="20"/>
        </w:rPr>
        <w:id w:val="-1137261283"/>
        <w:docPartObj>
          <w:docPartGallery w:val="Page Numbers (Bottom of Page)"/>
          <w:docPartUnique/>
        </w:docPartObj>
      </w:sdtPr>
      <w:sdtEndPr/>
      <w:sdtContent>
        <w:r w:rsidRPr="00F93DF1">
          <w:rPr>
            <w:sz w:val="18"/>
            <w:szCs w:val="20"/>
          </w:rPr>
          <w:fldChar w:fldCharType="begin"/>
        </w:r>
        <w:r w:rsidRPr="00F93DF1">
          <w:rPr>
            <w:sz w:val="18"/>
            <w:szCs w:val="20"/>
          </w:rPr>
          <w:instrText>PAGE   \* MERGEFORMAT</w:instrText>
        </w:r>
        <w:r w:rsidRPr="00F93DF1">
          <w:rPr>
            <w:sz w:val="18"/>
            <w:szCs w:val="20"/>
          </w:rPr>
          <w:fldChar w:fldCharType="separate"/>
        </w:r>
        <w:r>
          <w:rPr>
            <w:noProof/>
            <w:sz w:val="18"/>
            <w:szCs w:val="20"/>
          </w:rPr>
          <w:t>14</w:t>
        </w:r>
        <w:r w:rsidRPr="00F93DF1">
          <w:rPr>
            <w:sz w:val="18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AEB5C8" w14:textId="77777777" w:rsidR="001D3D86" w:rsidRDefault="001D3D86" w:rsidP="00295770">
      <w:pPr>
        <w:spacing w:before="0" w:after="0" w:line="240" w:lineRule="auto"/>
      </w:pPr>
      <w:r>
        <w:separator/>
      </w:r>
    </w:p>
  </w:footnote>
  <w:footnote w:type="continuationSeparator" w:id="0">
    <w:p w14:paraId="12BC907A" w14:textId="77777777" w:rsidR="001D3D86" w:rsidRDefault="001D3D86" w:rsidP="0029577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9630C" w14:textId="77777777" w:rsidR="0057529C" w:rsidRDefault="0057529C">
    <w:pPr>
      <w:pStyle w:val="Cabealho"/>
      <w:rPr>
        <w:noProof/>
        <w:lang w:val="en-US"/>
      </w:rPr>
    </w:pPr>
    <w:r>
      <w:rPr>
        <w:noProof/>
        <w:lang w:eastAsia="pt-BR" w:bidi="pa-IN"/>
      </w:rPr>
      <w:drawing>
        <wp:inline distT="0" distB="0" distL="0" distR="0" wp14:anchorId="0FD26921" wp14:editId="1617C6CC">
          <wp:extent cx="1733550" cy="390525"/>
          <wp:effectExtent l="0" t="0" r="0" b="9525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US"/>
      </w:rPr>
      <w:t xml:space="preserve">                                                                                        </w:t>
    </w:r>
    <w:r>
      <w:rPr>
        <w:noProof/>
        <w:lang w:eastAsia="pt-BR" w:bidi="pa-IN"/>
      </w:rPr>
      <w:drawing>
        <wp:inline distT="0" distB="0" distL="0" distR="0" wp14:anchorId="29322F3E" wp14:editId="054B1AAB">
          <wp:extent cx="815340" cy="721511"/>
          <wp:effectExtent l="0" t="0" r="3810" b="254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MARCA_GRAFICA_REDE_RIO_DOCE_MAR_COR.jp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233" t="23966" r="29365" b="24169"/>
                  <a:stretch/>
                </pic:blipFill>
                <pic:spPr bwMode="auto">
                  <a:xfrm>
                    <a:off x="0" y="0"/>
                    <a:ext cx="815340" cy="72151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9F9A764" w14:textId="77777777" w:rsidR="0057529C" w:rsidRDefault="0057529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C26BAA"/>
    <w:multiLevelType w:val="hybridMultilevel"/>
    <w:tmpl w:val="593CBB3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8633BD"/>
    <w:multiLevelType w:val="hybridMultilevel"/>
    <w:tmpl w:val="DEC6FEFA"/>
    <w:lvl w:ilvl="0" w:tplc="28A80F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A406EE"/>
    <w:multiLevelType w:val="multilevel"/>
    <w:tmpl w:val="9EE441E4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Bruno peterle vaneli">
    <w15:presenceInfo w15:providerId="Windows Live" w15:userId="62d5530815e0bb7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C5D"/>
    <w:rsid w:val="000022D8"/>
    <w:rsid w:val="0000231A"/>
    <w:rsid w:val="000044AD"/>
    <w:rsid w:val="00004C79"/>
    <w:rsid w:val="00005267"/>
    <w:rsid w:val="00005F3F"/>
    <w:rsid w:val="00007126"/>
    <w:rsid w:val="00014836"/>
    <w:rsid w:val="00015E62"/>
    <w:rsid w:val="00017F8B"/>
    <w:rsid w:val="00020D20"/>
    <w:rsid w:val="00022D39"/>
    <w:rsid w:val="00023241"/>
    <w:rsid w:val="0003166C"/>
    <w:rsid w:val="00033721"/>
    <w:rsid w:val="00035DEB"/>
    <w:rsid w:val="00036DD4"/>
    <w:rsid w:val="000408A8"/>
    <w:rsid w:val="00043163"/>
    <w:rsid w:val="00043D10"/>
    <w:rsid w:val="00045379"/>
    <w:rsid w:val="000674BF"/>
    <w:rsid w:val="00070BC6"/>
    <w:rsid w:val="00070EAA"/>
    <w:rsid w:val="000726FE"/>
    <w:rsid w:val="00075989"/>
    <w:rsid w:val="00076786"/>
    <w:rsid w:val="00077E7C"/>
    <w:rsid w:val="000902FE"/>
    <w:rsid w:val="00090FDF"/>
    <w:rsid w:val="000926CB"/>
    <w:rsid w:val="0009397B"/>
    <w:rsid w:val="00094C6C"/>
    <w:rsid w:val="0009631E"/>
    <w:rsid w:val="000A226F"/>
    <w:rsid w:val="000A26EE"/>
    <w:rsid w:val="000A73F8"/>
    <w:rsid w:val="000B449A"/>
    <w:rsid w:val="000B6ECA"/>
    <w:rsid w:val="000B7FF8"/>
    <w:rsid w:val="000C1D13"/>
    <w:rsid w:val="000C4306"/>
    <w:rsid w:val="000C4F0E"/>
    <w:rsid w:val="000D779C"/>
    <w:rsid w:val="000E0704"/>
    <w:rsid w:val="000E39E1"/>
    <w:rsid w:val="000E535C"/>
    <w:rsid w:val="000E7C96"/>
    <w:rsid w:val="000F04B0"/>
    <w:rsid w:val="000F45A1"/>
    <w:rsid w:val="000F4A8E"/>
    <w:rsid w:val="000F5E94"/>
    <w:rsid w:val="000F78D3"/>
    <w:rsid w:val="00110281"/>
    <w:rsid w:val="00110CEC"/>
    <w:rsid w:val="00113CDC"/>
    <w:rsid w:val="00113FA3"/>
    <w:rsid w:val="00114F1E"/>
    <w:rsid w:val="001154AF"/>
    <w:rsid w:val="001255F4"/>
    <w:rsid w:val="00131DD0"/>
    <w:rsid w:val="001464AE"/>
    <w:rsid w:val="001524FF"/>
    <w:rsid w:val="00152671"/>
    <w:rsid w:val="001648F9"/>
    <w:rsid w:val="001659CD"/>
    <w:rsid w:val="0016663D"/>
    <w:rsid w:val="001710AB"/>
    <w:rsid w:val="00171C37"/>
    <w:rsid w:val="00176CF0"/>
    <w:rsid w:val="0017766A"/>
    <w:rsid w:val="0018238E"/>
    <w:rsid w:val="0018784B"/>
    <w:rsid w:val="0018788E"/>
    <w:rsid w:val="0019257F"/>
    <w:rsid w:val="001953E6"/>
    <w:rsid w:val="00197483"/>
    <w:rsid w:val="001A0AB9"/>
    <w:rsid w:val="001A38E0"/>
    <w:rsid w:val="001A661A"/>
    <w:rsid w:val="001B02AC"/>
    <w:rsid w:val="001B18AB"/>
    <w:rsid w:val="001B2041"/>
    <w:rsid w:val="001B35AE"/>
    <w:rsid w:val="001B3BE7"/>
    <w:rsid w:val="001C163A"/>
    <w:rsid w:val="001D35FC"/>
    <w:rsid w:val="001D3CB9"/>
    <w:rsid w:val="001D3D86"/>
    <w:rsid w:val="001D6263"/>
    <w:rsid w:val="001E1D34"/>
    <w:rsid w:val="001E2A84"/>
    <w:rsid w:val="001E2AA7"/>
    <w:rsid w:val="001E5171"/>
    <w:rsid w:val="001E7834"/>
    <w:rsid w:val="001F4A14"/>
    <w:rsid w:val="001F6B67"/>
    <w:rsid w:val="001F7471"/>
    <w:rsid w:val="002012F1"/>
    <w:rsid w:val="00202681"/>
    <w:rsid w:val="00207CE1"/>
    <w:rsid w:val="00210387"/>
    <w:rsid w:val="0021085E"/>
    <w:rsid w:val="00210A2D"/>
    <w:rsid w:val="00211B08"/>
    <w:rsid w:val="00211DE2"/>
    <w:rsid w:val="00215510"/>
    <w:rsid w:val="00215B3B"/>
    <w:rsid w:val="00221BC4"/>
    <w:rsid w:val="00224973"/>
    <w:rsid w:val="00224CE4"/>
    <w:rsid w:val="00226946"/>
    <w:rsid w:val="002309FF"/>
    <w:rsid w:val="00235AD5"/>
    <w:rsid w:val="0023762B"/>
    <w:rsid w:val="0024043A"/>
    <w:rsid w:val="00241906"/>
    <w:rsid w:val="00242914"/>
    <w:rsid w:val="002444BF"/>
    <w:rsid w:val="0025021A"/>
    <w:rsid w:val="00252505"/>
    <w:rsid w:val="002531C1"/>
    <w:rsid w:val="00254FF7"/>
    <w:rsid w:val="00260172"/>
    <w:rsid w:val="002614D2"/>
    <w:rsid w:val="00264011"/>
    <w:rsid w:val="00264026"/>
    <w:rsid w:val="00266668"/>
    <w:rsid w:val="00266EC7"/>
    <w:rsid w:val="00270F9B"/>
    <w:rsid w:val="00276E57"/>
    <w:rsid w:val="00281466"/>
    <w:rsid w:val="00281E48"/>
    <w:rsid w:val="00281EDD"/>
    <w:rsid w:val="00292CC6"/>
    <w:rsid w:val="00293466"/>
    <w:rsid w:val="00295770"/>
    <w:rsid w:val="002A7570"/>
    <w:rsid w:val="002A7D67"/>
    <w:rsid w:val="002B1D4E"/>
    <w:rsid w:val="002B44FA"/>
    <w:rsid w:val="002B4968"/>
    <w:rsid w:val="002B5020"/>
    <w:rsid w:val="002B7E72"/>
    <w:rsid w:val="002C0A07"/>
    <w:rsid w:val="002D1C43"/>
    <w:rsid w:val="002D3E6B"/>
    <w:rsid w:val="002D5A26"/>
    <w:rsid w:val="002F22A6"/>
    <w:rsid w:val="002F4F49"/>
    <w:rsid w:val="002F61D2"/>
    <w:rsid w:val="003017C4"/>
    <w:rsid w:val="00303B81"/>
    <w:rsid w:val="003046A6"/>
    <w:rsid w:val="003138A9"/>
    <w:rsid w:val="00315543"/>
    <w:rsid w:val="00315AC0"/>
    <w:rsid w:val="0031793E"/>
    <w:rsid w:val="00320471"/>
    <w:rsid w:val="0032338C"/>
    <w:rsid w:val="00323F7C"/>
    <w:rsid w:val="00324832"/>
    <w:rsid w:val="00326D20"/>
    <w:rsid w:val="00327B69"/>
    <w:rsid w:val="00327D47"/>
    <w:rsid w:val="00336E58"/>
    <w:rsid w:val="003418CB"/>
    <w:rsid w:val="00342615"/>
    <w:rsid w:val="00342770"/>
    <w:rsid w:val="00343585"/>
    <w:rsid w:val="003436F3"/>
    <w:rsid w:val="00345104"/>
    <w:rsid w:val="00350760"/>
    <w:rsid w:val="003508D8"/>
    <w:rsid w:val="003522F0"/>
    <w:rsid w:val="00357799"/>
    <w:rsid w:val="00361B76"/>
    <w:rsid w:val="003629AF"/>
    <w:rsid w:val="0036501C"/>
    <w:rsid w:val="003666F1"/>
    <w:rsid w:val="003743C2"/>
    <w:rsid w:val="00382168"/>
    <w:rsid w:val="00385414"/>
    <w:rsid w:val="003862B1"/>
    <w:rsid w:val="00387BEE"/>
    <w:rsid w:val="003921EF"/>
    <w:rsid w:val="003A2789"/>
    <w:rsid w:val="003A4836"/>
    <w:rsid w:val="003A7EF4"/>
    <w:rsid w:val="003B110E"/>
    <w:rsid w:val="003B1C9E"/>
    <w:rsid w:val="003B2C09"/>
    <w:rsid w:val="003B3D09"/>
    <w:rsid w:val="003B7301"/>
    <w:rsid w:val="003C1687"/>
    <w:rsid w:val="003C373C"/>
    <w:rsid w:val="003C3EF8"/>
    <w:rsid w:val="003C44D6"/>
    <w:rsid w:val="003C67F7"/>
    <w:rsid w:val="003D1476"/>
    <w:rsid w:val="003E6429"/>
    <w:rsid w:val="003E7E5E"/>
    <w:rsid w:val="003F0088"/>
    <w:rsid w:val="003F551C"/>
    <w:rsid w:val="003F6272"/>
    <w:rsid w:val="003F6E72"/>
    <w:rsid w:val="00401B23"/>
    <w:rsid w:val="00405EC6"/>
    <w:rsid w:val="0040758B"/>
    <w:rsid w:val="00413E03"/>
    <w:rsid w:val="0042258F"/>
    <w:rsid w:val="00422857"/>
    <w:rsid w:val="00422F52"/>
    <w:rsid w:val="004230FA"/>
    <w:rsid w:val="00425EBD"/>
    <w:rsid w:val="00432A43"/>
    <w:rsid w:val="00433995"/>
    <w:rsid w:val="004345A4"/>
    <w:rsid w:val="00435879"/>
    <w:rsid w:val="00436FB8"/>
    <w:rsid w:val="00440C98"/>
    <w:rsid w:val="004464C4"/>
    <w:rsid w:val="00447CAD"/>
    <w:rsid w:val="00451844"/>
    <w:rsid w:val="00452456"/>
    <w:rsid w:val="00453344"/>
    <w:rsid w:val="00455B1A"/>
    <w:rsid w:val="00463059"/>
    <w:rsid w:val="00465578"/>
    <w:rsid w:val="00466D91"/>
    <w:rsid w:val="004670A8"/>
    <w:rsid w:val="00470B89"/>
    <w:rsid w:val="004716AD"/>
    <w:rsid w:val="00476078"/>
    <w:rsid w:val="00477DCF"/>
    <w:rsid w:val="00480087"/>
    <w:rsid w:val="00480D9E"/>
    <w:rsid w:val="0048456F"/>
    <w:rsid w:val="00485D68"/>
    <w:rsid w:val="00491896"/>
    <w:rsid w:val="00491EA6"/>
    <w:rsid w:val="0049755E"/>
    <w:rsid w:val="0049777B"/>
    <w:rsid w:val="004A06E7"/>
    <w:rsid w:val="004A2695"/>
    <w:rsid w:val="004A2F28"/>
    <w:rsid w:val="004A3AE6"/>
    <w:rsid w:val="004A3F64"/>
    <w:rsid w:val="004A50E7"/>
    <w:rsid w:val="004A7044"/>
    <w:rsid w:val="004A75CF"/>
    <w:rsid w:val="004A772D"/>
    <w:rsid w:val="004B03C8"/>
    <w:rsid w:val="004B1651"/>
    <w:rsid w:val="004B2004"/>
    <w:rsid w:val="004C0290"/>
    <w:rsid w:val="004C1014"/>
    <w:rsid w:val="004C4202"/>
    <w:rsid w:val="004C59D4"/>
    <w:rsid w:val="004C7831"/>
    <w:rsid w:val="004D08DA"/>
    <w:rsid w:val="004D0C90"/>
    <w:rsid w:val="004D12B4"/>
    <w:rsid w:val="004D75F2"/>
    <w:rsid w:val="004E0E54"/>
    <w:rsid w:val="004E258B"/>
    <w:rsid w:val="004E55C9"/>
    <w:rsid w:val="004F4629"/>
    <w:rsid w:val="004F48A2"/>
    <w:rsid w:val="004F5F8C"/>
    <w:rsid w:val="004F68B4"/>
    <w:rsid w:val="005003DD"/>
    <w:rsid w:val="0050045C"/>
    <w:rsid w:val="0050486D"/>
    <w:rsid w:val="005066FE"/>
    <w:rsid w:val="0051095D"/>
    <w:rsid w:val="005201BB"/>
    <w:rsid w:val="00523928"/>
    <w:rsid w:val="00523F8D"/>
    <w:rsid w:val="0053006F"/>
    <w:rsid w:val="005353E1"/>
    <w:rsid w:val="005370FF"/>
    <w:rsid w:val="00540FC2"/>
    <w:rsid w:val="00546978"/>
    <w:rsid w:val="005513BA"/>
    <w:rsid w:val="00560DED"/>
    <w:rsid w:val="00565D27"/>
    <w:rsid w:val="00566CA8"/>
    <w:rsid w:val="00570BA5"/>
    <w:rsid w:val="0057529C"/>
    <w:rsid w:val="00575585"/>
    <w:rsid w:val="005757C2"/>
    <w:rsid w:val="00585E03"/>
    <w:rsid w:val="005865C3"/>
    <w:rsid w:val="00590210"/>
    <w:rsid w:val="00590225"/>
    <w:rsid w:val="0059703A"/>
    <w:rsid w:val="005A0D08"/>
    <w:rsid w:val="005A2D55"/>
    <w:rsid w:val="005A5D07"/>
    <w:rsid w:val="005A6BE6"/>
    <w:rsid w:val="005B16DC"/>
    <w:rsid w:val="005B3429"/>
    <w:rsid w:val="005B3B32"/>
    <w:rsid w:val="005B3B4B"/>
    <w:rsid w:val="005B4167"/>
    <w:rsid w:val="005D007D"/>
    <w:rsid w:val="005D123E"/>
    <w:rsid w:val="005D2EE8"/>
    <w:rsid w:val="005D3807"/>
    <w:rsid w:val="005D5F34"/>
    <w:rsid w:val="005E17BF"/>
    <w:rsid w:val="005E22C4"/>
    <w:rsid w:val="005E3C53"/>
    <w:rsid w:val="005E7E5F"/>
    <w:rsid w:val="005F7FD2"/>
    <w:rsid w:val="006039E0"/>
    <w:rsid w:val="00605696"/>
    <w:rsid w:val="00614560"/>
    <w:rsid w:val="006154BF"/>
    <w:rsid w:val="00616BE0"/>
    <w:rsid w:val="00620359"/>
    <w:rsid w:val="00623567"/>
    <w:rsid w:val="00625279"/>
    <w:rsid w:val="00631097"/>
    <w:rsid w:val="0063196E"/>
    <w:rsid w:val="00632B80"/>
    <w:rsid w:val="00635F6B"/>
    <w:rsid w:val="0063748F"/>
    <w:rsid w:val="00640BAD"/>
    <w:rsid w:val="0064327A"/>
    <w:rsid w:val="006445BE"/>
    <w:rsid w:val="00653982"/>
    <w:rsid w:val="00661E64"/>
    <w:rsid w:val="00662FAC"/>
    <w:rsid w:val="00663DBF"/>
    <w:rsid w:val="0066680B"/>
    <w:rsid w:val="006676B7"/>
    <w:rsid w:val="006678C8"/>
    <w:rsid w:val="00670405"/>
    <w:rsid w:val="00670775"/>
    <w:rsid w:val="0067181C"/>
    <w:rsid w:val="00673BAB"/>
    <w:rsid w:val="00674558"/>
    <w:rsid w:val="006845B0"/>
    <w:rsid w:val="006849D3"/>
    <w:rsid w:val="00684C32"/>
    <w:rsid w:val="00693FA5"/>
    <w:rsid w:val="0069518A"/>
    <w:rsid w:val="006954B9"/>
    <w:rsid w:val="00695680"/>
    <w:rsid w:val="006957DF"/>
    <w:rsid w:val="00696EAB"/>
    <w:rsid w:val="00697099"/>
    <w:rsid w:val="00697C35"/>
    <w:rsid w:val="006A123C"/>
    <w:rsid w:val="006A3A5B"/>
    <w:rsid w:val="006B01F3"/>
    <w:rsid w:val="006B2CB4"/>
    <w:rsid w:val="006B48E0"/>
    <w:rsid w:val="006B75F3"/>
    <w:rsid w:val="006C1626"/>
    <w:rsid w:val="006C60E3"/>
    <w:rsid w:val="006C6F0A"/>
    <w:rsid w:val="006D0874"/>
    <w:rsid w:val="006D4041"/>
    <w:rsid w:val="006D46E2"/>
    <w:rsid w:val="006D5360"/>
    <w:rsid w:val="006D6AFB"/>
    <w:rsid w:val="006D76F6"/>
    <w:rsid w:val="006E64CA"/>
    <w:rsid w:val="006F1137"/>
    <w:rsid w:val="006F15F7"/>
    <w:rsid w:val="006F529E"/>
    <w:rsid w:val="00704751"/>
    <w:rsid w:val="00705FE1"/>
    <w:rsid w:val="00711E72"/>
    <w:rsid w:val="0071406C"/>
    <w:rsid w:val="00715EF1"/>
    <w:rsid w:val="0072140A"/>
    <w:rsid w:val="00721BDF"/>
    <w:rsid w:val="007224E0"/>
    <w:rsid w:val="00727933"/>
    <w:rsid w:val="007325BF"/>
    <w:rsid w:val="0073392D"/>
    <w:rsid w:val="00744C89"/>
    <w:rsid w:val="007456AF"/>
    <w:rsid w:val="0075136D"/>
    <w:rsid w:val="00751803"/>
    <w:rsid w:val="0075390D"/>
    <w:rsid w:val="0076142E"/>
    <w:rsid w:val="00762107"/>
    <w:rsid w:val="00762201"/>
    <w:rsid w:val="00773457"/>
    <w:rsid w:val="007736FD"/>
    <w:rsid w:val="0077607E"/>
    <w:rsid w:val="007762EC"/>
    <w:rsid w:val="0077754A"/>
    <w:rsid w:val="00777AA0"/>
    <w:rsid w:val="00783CE3"/>
    <w:rsid w:val="0078460C"/>
    <w:rsid w:val="007867F9"/>
    <w:rsid w:val="00786AA9"/>
    <w:rsid w:val="007876A6"/>
    <w:rsid w:val="00794723"/>
    <w:rsid w:val="0079564C"/>
    <w:rsid w:val="007A130B"/>
    <w:rsid w:val="007A4E17"/>
    <w:rsid w:val="007B18B3"/>
    <w:rsid w:val="007B2EFA"/>
    <w:rsid w:val="007B3AC3"/>
    <w:rsid w:val="007B431C"/>
    <w:rsid w:val="007B48F3"/>
    <w:rsid w:val="007C56C3"/>
    <w:rsid w:val="007C57ED"/>
    <w:rsid w:val="007C6679"/>
    <w:rsid w:val="007C6F85"/>
    <w:rsid w:val="007D2F84"/>
    <w:rsid w:val="007D3D90"/>
    <w:rsid w:val="007D644A"/>
    <w:rsid w:val="007E1E3B"/>
    <w:rsid w:val="007E1EC3"/>
    <w:rsid w:val="007E408A"/>
    <w:rsid w:val="007E4807"/>
    <w:rsid w:val="007F0474"/>
    <w:rsid w:val="007F26FA"/>
    <w:rsid w:val="007F5697"/>
    <w:rsid w:val="0080151E"/>
    <w:rsid w:val="0080159B"/>
    <w:rsid w:val="00810B7B"/>
    <w:rsid w:val="00812F7C"/>
    <w:rsid w:val="00812FAC"/>
    <w:rsid w:val="00812FE7"/>
    <w:rsid w:val="008149F4"/>
    <w:rsid w:val="00820DA3"/>
    <w:rsid w:val="008216AE"/>
    <w:rsid w:val="0082367C"/>
    <w:rsid w:val="0082386D"/>
    <w:rsid w:val="00827889"/>
    <w:rsid w:val="00830D9B"/>
    <w:rsid w:val="00832DB2"/>
    <w:rsid w:val="00832FE5"/>
    <w:rsid w:val="0083562E"/>
    <w:rsid w:val="00835F16"/>
    <w:rsid w:val="00836169"/>
    <w:rsid w:val="008401A1"/>
    <w:rsid w:val="00844F8C"/>
    <w:rsid w:val="00846292"/>
    <w:rsid w:val="00847946"/>
    <w:rsid w:val="00850007"/>
    <w:rsid w:val="00851291"/>
    <w:rsid w:val="00854CB6"/>
    <w:rsid w:val="00861753"/>
    <w:rsid w:val="00863E95"/>
    <w:rsid w:val="00864D37"/>
    <w:rsid w:val="008700DF"/>
    <w:rsid w:val="00873F47"/>
    <w:rsid w:val="00883F32"/>
    <w:rsid w:val="00883F3B"/>
    <w:rsid w:val="00891F44"/>
    <w:rsid w:val="0089622D"/>
    <w:rsid w:val="008A498F"/>
    <w:rsid w:val="008A7CC9"/>
    <w:rsid w:val="008B57B6"/>
    <w:rsid w:val="008B6C79"/>
    <w:rsid w:val="008C26C1"/>
    <w:rsid w:val="008C2AE3"/>
    <w:rsid w:val="008C4F0C"/>
    <w:rsid w:val="008C6B60"/>
    <w:rsid w:val="008C6D55"/>
    <w:rsid w:val="008D2DD1"/>
    <w:rsid w:val="008E16E1"/>
    <w:rsid w:val="008E1722"/>
    <w:rsid w:val="008E2FA0"/>
    <w:rsid w:val="008F0949"/>
    <w:rsid w:val="008F2EAD"/>
    <w:rsid w:val="00901887"/>
    <w:rsid w:val="00905637"/>
    <w:rsid w:val="00905BB8"/>
    <w:rsid w:val="009137FC"/>
    <w:rsid w:val="0091766A"/>
    <w:rsid w:val="00922000"/>
    <w:rsid w:val="0092214D"/>
    <w:rsid w:val="00922F49"/>
    <w:rsid w:val="00922F5F"/>
    <w:rsid w:val="00937962"/>
    <w:rsid w:val="0094136D"/>
    <w:rsid w:val="00944B90"/>
    <w:rsid w:val="009469D5"/>
    <w:rsid w:val="00946FF7"/>
    <w:rsid w:val="009479BD"/>
    <w:rsid w:val="00950527"/>
    <w:rsid w:val="00950DC8"/>
    <w:rsid w:val="00952318"/>
    <w:rsid w:val="00952C5D"/>
    <w:rsid w:val="00953A1F"/>
    <w:rsid w:val="009548B1"/>
    <w:rsid w:val="0095541D"/>
    <w:rsid w:val="009554A5"/>
    <w:rsid w:val="00955A73"/>
    <w:rsid w:val="00957E98"/>
    <w:rsid w:val="00960C7A"/>
    <w:rsid w:val="00967C84"/>
    <w:rsid w:val="00972DFA"/>
    <w:rsid w:val="009736F2"/>
    <w:rsid w:val="00975B13"/>
    <w:rsid w:val="00976D8F"/>
    <w:rsid w:val="00980F96"/>
    <w:rsid w:val="00983EB8"/>
    <w:rsid w:val="0098683E"/>
    <w:rsid w:val="009870BD"/>
    <w:rsid w:val="00987DA9"/>
    <w:rsid w:val="00987DF1"/>
    <w:rsid w:val="00987E17"/>
    <w:rsid w:val="00995F97"/>
    <w:rsid w:val="00997654"/>
    <w:rsid w:val="00997B01"/>
    <w:rsid w:val="009A1608"/>
    <w:rsid w:val="009A50B0"/>
    <w:rsid w:val="009A6A33"/>
    <w:rsid w:val="009A777D"/>
    <w:rsid w:val="009B03C8"/>
    <w:rsid w:val="009B43CF"/>
    <w:rsid w:val="009B5379"/>
    <w:rsid w:val="009B7020"/>
    <w:rsid w:val="009C55C3"/>
    <w:rsid w:val="009C67CA"/>
    <w:rsid w:val="009D0B2B"/>
    <w:rsid w:val="009D266F"/>
    <w:rsid w:val="009E3479"/>
    <w:rsid w:val="009E4264"/>
    <w:rsid w:val="009E64AF"/>
    <w:rsid w:val="009F0367"/>
    <w:rsid w:val="009F202C"/>
    <w:rsid w:val="009F3780"/>
    <w:rsid w:val="009F4C83"/>
    <w:rsid w:val="009F4D19"/>
    <w:rsid w:val="009F6B75"/>
    <w:rsid w:val="009F6FA0"/>
    <w:rsid w:val="00A00A87"/>
    <w:rsid w:val="00A00DF2"/>
    <w:rsid w:val="00A04832"/>
    <w:rsid w:val="00A052ED"/>
    <w:rsid w:val="00A12437"/>
    <w:rsid w:val="00A13B9D"/>
    <w:rsid w:val="00A15823"/>
    <w:rsid w:val="00A17780"/>
    <w:rsid w:val="00A20256"/>
    <w:rsid w:val="00A20357"/>
    <w:rsid w:val="00A235DE"/>
    <w:rsid w:val="00A24B08"/>
    <w:rsid w:val="00A24F3B"/>
    <w:rsid w:val="00A2560E"/>
    <w:rsid w:val="00A27552"/>
    <w:rsid w:val="00A34E6B"/>
    <w:rsid w:val="00A37B12"/>
    <w:rsid w:val="00A40898"/>
    <w:rsid w:val="00A41338"/>
    <w:rsid w:val="00A420AD"/>
    <w:rsid w:val="00A45B83"/>
    <w:rsid w:val="00A50D7E"/>
    <w:rsid w:val="00A51290"/>
    <w:rsid w:val="00A52330"/>
    <w:rsid w:val="00A54840"/>
    <w:rsid w:val="00A5718B"/>
    <w:rsid w:val="00A60314"/>
    <w:rsid w:val="00A61C2B"/>
    <w:rsid w:val="00A6438F"/>
    <w:rsid w:val="00A64A7D"/>
    <w:rsid w:val="00A70562"/>
    <w:rsid w:val="00A754D0"/>
    <w:rsid w:val="00A759D9"/>
    <w:rsid w:val="00A8212A"/>
    <w:rsid w:val="00A82EE1"/>
    <w:rsid w:val="00A922B2"/>
    <w:rsid w:val="00A95134"/>
    <w:rsid w:val="00A96005"/>
    <w:rsid w:val="00AA24C4"/>
    <w:rsid w:val="00AA4178"/>
    <w:rsid w:val="00AA5081"/>
    <w:rsid w:val="00AA589B"/>
    <w:rsid w:val="00AA6234"/>
    <w:rsid w:val="00AB021A"/>
    <w:rsid w:val="00AB49B3"/>
    <w:rsid w:val="00AC12DC"/>
    <w:rsid w:val="00AC3350"/>
    <w:rsid w:val="00AC7C23"/>
    <w:rsid w:val="00AD235F"/>
    <w:rsid w:val="00AD449C"/>
    <w:rsid w:val="00AE0663"/>
    <w:rsid w:val="00AE0A59"/>
    <w:rsid w:val="00AE2F39"/>
    <w:rsid w:val="00AE3368"/>
    <w:rsid w:val="00AE5025"/>
    <w:rsid w:val="00AE5C22"/>
    <w:rsid w:val="00AF30BD"/>
    <w:rsid w:val="00AF3D0E"/>
    <w:rsid w:val="00AF52BF"/>
    <w:rsid w:val="00AF6A47"/>
    <w:rsid w:val="00B02967"/>
    <w:rsid w:val="00B029ED"/>
    <w:rsid w:val="00B155C6"/>
    <w:rsid w:val="00B21BD3"/>
    <w:rsid w:val="00B228E7"/>
    <w:rsid w:val="00B23255"/>
    <w:rsid w:val="00B23E6B"/>
    <w:rsid w:val="00B25182"/>
    <w:rsid w:val="00B255CE"/>
    <w:rsid w:val="00B25D78"/>
    <w:rsid w:val="00B27E0E"/>
    <w:rsid w:val="00B305B8"/>
    <w:rsid w:val="00B40E6D"/>
    <w:rsid w:val="00B44E7F"/>
    <w:rsid w:val="00B45A00"/>
    <w:rsid w:val="00B46237"/>
    <w:rsid w:val="00B467C6"/>
    <w:rsid w:val="00B467EF"/>
    <w:rsid w:val="00B477F3"/>
    <w:rsid w:val="00B54056"/>
    <w:rsid w:val="00B560D5"/>
    <w:rsid w:val="00B56FF6"/>
    <w:rsid w:val="00B57EC3"/>
    <w:rsid w:val="00B600AC"/>
    <w:rsid w:val="00B6010B"/>
    <w:rsid w:val="00B60AE4"/>
    <w:rsid w:val="00B60FCE"/>
    <w:rsid w:val="00B63173"/>
    <w:rsid w:val="00B70191"/>
    <w:rsid w:val="00B70667"/>
    <w:rsid w:val="00B73C77"/>
    <w:rsid w:val="00B86127"/>
    <w:rsid w:val="00B86909"/>
    <w:rsid w:val="00B87046"/>
    <w:rsid w:val="00B91A3E"/>
    <w:rsid w:val="00B9299F"/>
    <w:rsid w:val="00BA0EC7"/>
    <w:rsid w:val="00BA135E"/>
    <w:rsid w:val="00BA58D0"/>
    <w:rsid w:val="00BA5FAA"/>
    <w:rsid w:val="00BA7F2E"/>
    <w:rsid w:val="00BB3CEA"/>
    <w:rsid w:val="00BB6D15"/>
    <w:rsid w:val="00BB6DCC"/>
    <w:rsid w:val="00BB6EB8"/>
    <w:rsid w:val="00BB78B9"/>
    <w:rsid w:val="00BC1417"/>
    <w:rsid w:val="00BC2E6E"/>
    <w:rsid w:val="00BC3ED6"/>
    <w:rsid w:val="00BC642A"/>
    <w:rsid w:val="00BD1918"/>
    <w:rsid w:val="00BD22CC"/>
    <w:rsid w:val="00BE1231"/>
    <w:rsid w:val="00BE235D"/>
    <w:rsid w:val="00BE5772"/>
    <w:rsid w:val="00BF2C04"/>
    <w:rsid w:val="00C03D34"/>
    <w:rsid w:val="00C11383"/>
    <w:rsid w:val="00C12C7B"/>
    <w:rsid w:val="00C157C2"/>
    <w:rsid w:val="00C16A8A"/>
    <w:rsid w:val="00C17BDD"/>
    <w:rsid w:val="00C20CA8"/>
    <w:rsid w:val="00C216EF"/>
    <w:rsid w:val="00C26FED"/>
    <w:rsid w:val="00C27445"/>
    <w:rsid w:val="00C27B8C"/>
    <w:rsid w:val="00C3235C"/>
    <w:rsid w:val="00C37427"/>
    <w:rsid w:val="00C41920"/>
    <w:rsid w:val="00C443E5"/>
    <w:rsid w:val="00C44B5B"/>
    <w:rsid w:val="00C45883"/>
    <w:rsid w:val="00C52CCA"/>
    <w:rsid w:val="00C52FDA"/>
    <w:rsid w:val="00C54728"/>
    <w:rsid w:val="00C55175"/>
    <w:rsid w:val="00C55422"/>
    <w:rsid w:val="00C5702A"/>
    <w:rsid w:val="00C57212"/>
    <w:rsid w:val="00C63443"/>
    <w:rsid w:val="00C64A7C"/>
    <w:rsid w:val="00C71A40"/>
    <w:rsid w:val="00C731AE"/>
    <w:rsid w:val="00C739CE"/>
    <w:rsid w:val="00C77FD4"/>
    <w:rsid w:val="00C82755"/>
    <w:rsid w:val="00C858B8"/>
    <w:rsid w:val="00C911B3"/>
    <w:rsid w:val="00C95245"/>
    <w:rsid w:val="00C97F40"/>
    <w:rsid w:val="00CA22A0"/>
    <w:rsid w:val="00CA40C5"/>
    <w:rsid w:val="00CA4A37"/>
    <w:rsid w:val="00CA5C98"/>
    <w:rsid w:val="00CA5FCD"/>
    <w:rsid w:val="00CB0D49"/>
    <w:rsid w:val="00CB3DEC"/>
    <w:rsid w:val="00CC1228"/>
    <w:rsid w:val="00CC2166"/>
    <w:rsid w:val="00CC36F7"/>
    <w:rsid w:val="00CC371E"/>
    <w:rsid w:val="00CC5042"/>
    <w:rsid w:val="00CC7168"/>
    <w:rsid w:val="00CC747C"/>
    <w:rsid w:val="00CC7B32"/>
    <w:rsid w:val="00CD05F6"/>
    <w:rsid w:val="00CD563F"/>
    <w:rsid w:val="00CD5F70"/>
    <w:rsid w:val="00CD66FE"/>
    <w:rsid w:val="00CD7FE5"/>
    <w:rsid w:val="00CE1A46"/>
    <w:rsid w:val="00CE1A55"/>
    <w:rsid w:val="00CE1ADD"/>
    <w:rsid w:val="00CE2F7A"/>
    <w:rsid w:val="00CE5725"/>
    <w:rsid w:val="00CE6A17"/>
    <w:rsid w:val="00CE780F"/>
    <w:rsid w:val="00CF1B4E"/>
    <w:rsid w:val="00CF1E19"/>
    <w:rsid w:val="00CF21B8"/>
    <w:rsid w:val="00CF41D7"/>
    <w:rsid w:val="00CF443E"/>
    <w:rsid w:val="00D02900"/>
    <w:rsid w:val="00D03CE6"/>
    <w:rsid w:val="00D04B19"/>
    <w:rsid w:val="00D04E91"/>
    <w:rsid w:val="00D053DA"/>
    <w:rsid w:val="00D060B6"/>
    <w:rsid w:val="00D12A0D"/>
    <w:rsid w:val="00D17A2E"/>
    <w:rsid w:val="00D21D7A"/>
    <w:rsid w:val="00D23287"/>
    <w:rsid w:val="00D26AAE"/>
    <w:rsid w:val="00D27DE2"/>
    <w:rsid w:val="00D321EF"/>
    <w:rsid w:val="00D37270"/>
    <w:rsid w:val="00D40460"/>
    <w:rsid w:val="00D451E7"/>
    <w:rsid w:val="00D52B53"/>
    <w:rsid w:val="00D53021"/>
    <w:rsid w:val="00D54231"/>
    <w:rsid w:val="00D55A0C"/>
    <w:rsid w:val="00D55BEA"/>
    <w:rsid w:val="00D57670"/>
    <w:rsid w:val="00D60E05"/>
    <w:rsid w:val="00D60EB4"/>
    <w:rsid w:val="00D614D6"/>
    <w:rsid w:val="00D61CBA"/>
    <w:rsid w:val="00D64A41"/>
    <w:rsid w:val="00D66A18"/>
    <w:rsid w:val="00D67D19"/>
    <w:rsid w:val="00D712E0"/>
    <w:rsid w:val="00D723A4"/>
    <w:rsid w:val="00D755B5"/>
    <w:rsid w:val="00D7613B"/>
    <w:rsid w:val="00D81CF7"/>
    <w:rsid w:val="00D848A5"/>
    <w:rsid w:val="00D87403"/>
    <w:rsid w:val="00D875EA"/>
    <w:rsid w:val="00D87C5A"/>
    <w:rsid w:val="00D920CE"/>
    <w:rsid w:val="00D93489"/>
    <w:rsid w:val="00D94428"/>
    <w:rsid w:val="00D9739E"/>
    <w:rsid w:val="00DA210A"/>
    <w:rsid w:val="00DA229D"/>
    <w:rsid w:val="00DA4039"/>
    <w:rsid w:val="00DA5396"/>
    <w:rsid w:val="00DA7C89"/>
    <w:rsid w:val="00DB21D7"/>
    <w:rsid w:val="00DB2AA8"/>
    <w:rsid w:val="00DB2B7F"/>
    <w:rsid w:val="00DB460F"/>
    <w:rsid w:val="00DB50DA"/>
    <w:rsid w:val="00DB53D9"/>
    <w:rsid w:val="00DB69EC"/>
    <w:rsid w:val="00DC13A8"/>
    <w:rsid w:val="00DC1E48"/>
    <w:rsid w:val="00DC3FE8"/>
    <w:rsid w:val="00DC47E2"/>
    <w:rsid w:val="00DC76C7"/>
    <w:rsid w:val="00DD23F8"/>
    <w:rsid w:val="00DD3147"/>
    <w:rsid w:val="00DD315D"/>
    <w:rsid w:val="00DE321D"/>
    <w:rsid w:val="00DE4BAA"/>
    <w:rsid w:val="00DE5D4F"/>
    <w:rsid w:val="00DE67CB"/>
    <w:rsid w:val="00DF0BD7"/>
    <w:rsid w:val="00E03BD5"/>
    <w:rsid w:val="00E149C7"/>
    <w:rsid w:val="00E1679F"/>
    <w:rsid w:val="00E16E3A"/>
    <w:rsid w:val="00E3024F"/>
    <w:rsid w:val="00E31D8A"/>
    <w:rsid w:val="00E32942"/>
    <w:rsid w:val="00E34145"/>
    <w:rsid w:val="00E41B24"/>
    <w:rsid w:val="00E41BB2"/>
    <w:rsid w:val="00E42235"/>
    <w:rsid w:val="00E53CA8"/>
    <w:rsid w:val="00E53D6D"/>
    <w:rsid w:val="00E55C28"/>
    <w:rsid w:val="00E55E52"/>
    <w:rsid w:val="00E567E7"/>
    <w:rsid w:val="00E600C8"/>
    <w:rsid w:val="00E604EC"/>
    <w:rsid w:val="00E60F2D"/>
    <w:rsid w:val="00E64C9F"/>
    <w:rsid w:val="00E653B3"/>
    <w:rsid w:val="00E804EC"/>
    <w:rsid w:val="00E816AB"/>
    <w:rsid w:val="00E83D83"/>
    <w:rsid w:val="00E85E52"/>
    <w:rsid w:val="00E918CB"/>
    <w:rsid w:val="00E919BA"/>
    <w:rsid w:val="00E92631"/>
    <w:rsid w:val="00E94152"/>
    <w:rsid w:val="00E95C2F"/>
    <w:rsid w:val="00E96C7C"/>
    <w:rsid w:val="00EA3387"/>
    <w:rsid w:val="00EA7F8D"/>
    <w:rsid w:val="00EB1908"/>
    <w:rsid w:val="00EB200D"/>
    <w:rsid w:val="00EB5B76"/>
    <w:rsid w:val="00EB6BC4"/>
    <w:rsid w:val="00EB6E00"/>
    <w:rsid w:val="00EC12EA"/>
    <w:rsid w:val="00EC4EAD"/>
    <w:rsid w:val="00ED16EE"/>
    <w:rsid w:val="00ED1E56"/>
    <w:rsid w:val="00ED53C6"/>
    <w:rsid w:val="00ED5763"/>
    <w:rsid w:val="00ED7B8D"/>
    <w:rsid w:val="00EE05DA"/>
    <w:rsid w:val="00EE1938"/>
    <w:rsid w:val="00EE2B47"/>
    <w:rsid w:val="00EE5EA5"/>
    <w:rsid w:val="00EF031D"/>
    <w:rsid w:val="00EF114A"/>
    <w:rsid w:val="00EF1815"/>
    <w:rsid w:val="00EF1B2C"/>
    <w:rsid w:val="00EF268A"/>
    <w:rsid w:val="00EF2CB5"/>
    <w:rsid w:val="00EF58C5"/>
    <w:rsid w:val="00EF6A8D"/>
    <w:rsid w:val="00F0003C"/>
    <w:rsid w:val="00F04F5B"/>
    <w:rsid w:val="00F04F9D"/>
    <w:rsid w:val="00F07F41"/>
    <w:rsid w:val="00F12C35"/>
    <w:rsid w:val="00F26877"/>
    <w:rsid w:val="00F26C2E"/>
    <w:rsid w:val="00F27FE4"/>
    <w:rsid w:val="00F3089B"/>
    <w:rsid w:val="00F338CE"/>
    <w:rsid w:val="00F33C5A"/>
    <w:rsid w:val="00F33E02"/>
    <w:rsid w:val="00F34360"/>
    <w:rsid w:val="00F34D68"/>
    <w:rsid w:val="00F3688C"/>
    <w:rsid w:val="00F41D37"/>
    <w:rsid w:val="00F42E36"/>
    <w:rsid w:val="00F449B7"/>
    <w:rsid w:val="00F4580C"/>
    <w:rsid w:val="00F602B8"/>
    <w:rsid w:val="00F60CA0"/>
    <w:rsid w:val="00F64869"/>
    <w:rsid w:val="00F64E81"/>
    <w:rsid w:val="00F65D43"/>
    <w:rsid w:val="00F66771"/>
    <w:rsid w:val="00F66CF5"/>
    <w:rsid w:val="00F7269F"/>
    <w:rsid w:val="00F73A73"/>
    <w:rsid w:val="00F73BE2"/>
    <w:rsid w:val="00F87C1B"/>
    <w:rsid w:val="00F90AB1"/>
    <w:rsid w:val="00F93DF1"/>
    <w:rsid w:val="00F96A66"/>
    <w:rsid w:val="00F96B03"/>
    <w:rsid w:val="00F9717E"/>
    <w:rsid w:val="00FA25BA"/>
    <w:rsid w:val="00FA25DF"/>
    <w:rsid w:val="00FA2F0E"/>
    <w:rsid w:val="00FB786F"/>
    <w:rsid w:val="00FC6C3F"/>
    <w:rsid w:val="00FC6F88"/>
    <w:rsid w:val="00FC7F14"/>
    <w:rsid w:val="00FD0A2B"/>
    <w:rsid w:val="00FD303C"/>
    <w:rsid w:val="00FD3B59"/>
    <w:rsid w:val="00FD7593"/>
    <w:rsid w:val="00FE1406"/>
    <w:rsid w:val="00FE1C07"/>
    <w:rsid w:val="00FE3337"/>
    <w:rsid w:val="00FE4C93"/>
    <w:rsid w:val="00FE7FC6"/>
    <w:rsid w:val="00FF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9CD41C5"/>
  <w15:docId w15:val="{EA1EE019-EDBB-44B3-B792-AF858F8A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5883"/>
    <w:pPr>
      <w:spacing w:before="160" w:line="360" w:lineRule="auto"/>
      <w:jc w:val="both"/>
    </w:pPr>
    <w:rPr>
      <w:rFonts w:ascii="Arial" w:hAnsi="Arial"/>
      <w:sz w:val="20"/>
    </w:rPr>
  </w:style>
  <w:style w:type="paragraph" w:styleId="Ttulo1">
    <w:name w:val="heading 1"/>
    <w:basedOn w:val="Normal"/>
    <w:next w:val="Normal"/>
    <w:link w:val="Ttulo1Char"/>
    <w:uiPriority w:val="9"/>
    <w:qFormat/>
    <w:rsid w:val="00E92631"/>
    <w:pPr>
      <w:keepNext/>
      <w:keepLines/>
      <w:numPr>
        <w:numId w:val="1"/>
      </w:numPr>
      <w:spacing w:before="240" w:after="360"/>
      <w:outlineLvl w:val="0"/>
    </w:pPr>
    <w:rPr>
      <w:rFonts w:eastAsiaTheme="majorEastAsia" w:cstheme="majorBidi"/>
      <w:b/>
      <w:caps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83F32"/>
    <w:pPr>
      <w:keepNext/>
      <w:keepLines/>
      <w:numPr>
        <w:ilvl w:val="1"/>
        <w:numId w:val="1"/>
      </w:numPr>
      <w:spacing w:after="240"/>
      <w:ind w:left="578" w:hanging="578"/>
      <w:outlineLvl w:val="1"/>
    </w:pPr>
    <w:rPr>
      <w:rFonts w:eastAsiaTheme="majorEastAsia" w:cstheme="majorBidi"/>
      <w:caps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A82EE1"/>
    <w:pPr>
      <w:keepNext/>
      <w:keepLines/>
      <w:numPr>
        <w:ilvl w:val="2"/>
        <w:numId w:val="1"/>
      </w:numPr>
      <w:spacing w:after="240"/>
      <w:outlineLvl w:val="2"/>
    </w:pPr>
    <w:rPr>
      <w:rFonts w:eastAsiaTheme="majorEastAsia" w:cstheme="majorBidi"/>
      <w:b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E83D83"/>
    <w:pPr>
      <w:keepNext/>
      <w:keepLines/>
      <w:numPr>
        <w:ilvl w:val="3"/>
        <w:numId w:val="1"/>
      </w:numPr>
      <w:ind w:left="0" w:firstLine="0"/>
      <w:outlineLvl w:val="3"/>
    </w:pPr>
    <w:rPr>
      <w:rFonts w:eastAsiaTheme="majorEastAsia" w:cstheme="majorBidi"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952C5D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952C5D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952C5D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952C5D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952C5D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E92631"/>
    <w:rPr>
      <w:rFonts w:ascii="Arial" w:eastAsiaTheme="majorEastAsia" w:hAnsi="Arial" w:cstheme="majorBidi"/>
      <w:b/>
      <w:caps/>
      <w:sz w:val="20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883F32"/>
    <w:rPr>
      <w:rFonts w:ascii="Arial" w:eastAsiaTheme="majorEastAsia" w:hAnsi="Arial" w:cstheme="majorBidi"/>
      <w:caps/>
      <w:sz w:val="20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A82EE1"/>
    <w:rPr>
      <w:rFonts w:ascii="Arial" w:eastAsiaTheme="majorEastAsia" w:hAnsi="Arial" w:cstheme="majorBidi"/>
      <w:b/>
      <w:sz w:val="20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E83D83"/>
    <w:rPr>
      <w:rFonts w:ascii="Arial" w:eastAsiaTheme="majorEastAsia" w:hAnsi="Arial" w:cstheme="majorBidi"/>
      <w:iCs/>
      <w:sz w:val="20"/>
    </w:rPr>
  </w:style>
  <w:style w:type="character" w:customStyle="1" w:styleId="Ttulo5Char">
    <w:name w:val="Título 5 Char"/>
    <w:basedOn w:val="Fontepargpadro"/>
    <w:link w:val="Ttulo5"/>
    <w:uiPriority w:val="9"/>
    <w:semiHidden/>
    <w:rsid w:val="00952C5D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Ttulo6Char">
    <w:name w:val="Título 6 Char"/>
    <w:basedOn w:val="Fontepargpadro"/>
    <w:link w:val="Ttulo6"/>
    <w:uiPriority w:val="9"/>
    <w:semiHidden/>
    <w:rsid w:val="00952C5D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952C5D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952C5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952C5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CabealhodoSumrio">
    <w:name w:val="TOC Heading"/>
    <w:basedOn w:val="Ttulo1"/>
    <w:next w:val="Normal"/>
    <w:uiPriority w:val="39"/>
    <w:unhideWhenUsed/>
    <w:qFormat/>
    <w:rsid w:val="00952C5D"/>
    <w:pPr>
      <w:numPr>
        <w:numId w:val="0"/>
      </w:numPr>
      <w:spacing w:line="259" w:lineRule="auto"/>
      <w:jc w:val="left"/>
      <w:outlineLvl w:val="9"/>
    </w:pPr>
    <w:rPr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7C56C3"/>
    <w:rPr>
      <w:rFonts w:cstheme="majorHAnsi"/>
      <w:b/>
      <w:bCs/>
      <w:caps/>
      <w:szCs w:val="24"/>
    </w:rPr>
  </w:style>
  <w:style w:type="paragraph" w:styleId="Sumrio2">
    <w:name w:val="toc 2"/>
    <w:basedOn w:val="Normal"/>
    <w:next w:val="Normal"/>
    <w:autoRedefine/>
    <w:uiPriority w:val="39"/>
    <w:unhideWhenUsed/>
    <w:rsid w:val="00883F32"/>
    <w:rPr>
      <w:rFonts w:cstheme="minorHAnsi"/>
      <w:bCs/>
      <w:caps/>
      <w:szCs w:val="20"/>
    </w:rPr>
  </w:style>
  <w:style w:type="character" w:styleId="Hyperlink">
    <w:name w:val="Hyperlink"/>
    <w:basedOn w:val="Fontepargpadro"/>
    <w:uiPriority w:val="99"/>
    <w:unhideWhenUsed/>
    <w:rsid w:val="00952C5D"/>
    <w:rPr>
      <w:color w:val="0563C1" w:themeColor="hyperlink"/>
      <w:u w:val="single"/>
    </w:rPr>
  </w:style>
  <w:style w:type="paragraph" w:styleId="Sumrio3">
    <w:name w:val="toc 3"/>
    <w:basedOn w:val="Normal"/>
    <w:next w:val="Normal"/>
    <w:autoRedefine/>
    <w:uiPriority w:val="39"/>
    <w:unhideWhenUsed/>
    <w:rsid w:val="007C56C3"/>
    <w:rPr>
      <w:rFonts w:cstheme="minorHAnsi"/>
      <w:b/>
      <w:szCs w:val="20"/>
    </w:rPr>
  </w:style>
  <w:style w:type="paragraph" w:styleId="Sumrio4">
    <w:name w:val="toc 4"/>
    <w:basedOn w:val="Normal"/>
    <w:next w:val="Normal"/>
    <w:autoRedefine/>
    <w:uiPriority w:val="39"/>
    <w:unhideWhenUsed/>
    <w:rsid w:val="00883F32"/>
    <w:pPr>
      <w:spacing w:before="0" w:after="0"/>
      <w:ind w:left="400"/>
      <w:jc w:val="left"/>
    </w:pPr>
    <w:rPr>
      <w:rFonts w:asciiTheme="minorHAnsi" w:hAnsiTheme="minorHAnsi" w:cstheme="minorHAnsi"/>
      <w:szCs w:val="20"/>
    </w:rPr>
  </w:style>
  <w:style w:type="paragraph" w:styleId="Sumrio9">
    <w:name w:val="toc 9"/>
    <w:basedOn w:val="Normal"/>
    <w:next w:val="Normal"/>
    <w:autoRedefine/>
    <w:uiPriority w:val="39"/>
    <w:unhideWhenUsed/>
    <w:rsid w:val="00281EDD"/>
    <w:pPr>
      <w:spacing w:before="0" w:after="0"/>
      <w:ind w:left="1400"/>
      <w:jc w:val="left"/>
    </w:pPr>
    <w:rPr>
      <w:rFonts w:asciiTheme="minorHAnsi" w:hAnsiTheme="minorHAnsi" w:cstheme="minorHAnsi"/>
      <w:szCs w:val="20"/>
    </w:rPr>
  </w:style>
  <w:style w:type="paragraph" w:styleId="Sumrio5">
    <w:name w:val="toc 5"/>
    <w:basedOn w:val="Normal"/>
    <w:next w:val="Normal"/>
    <w:autoRedefine/>
    <w:uiPriority w:val="39"/>
    <w:unhideWhenUsed/>
    <w:rsid w:val="00883F32"/>
    <w:pPr>
      <w:spacing w:before="0" w:after="0"/>
      <w:ind w:left="600"/>
      <w:jc w:val="left"/>
    </w:pPr>
    <w:rPr>
      <w:rFonts w:asciiTheme="minorHAnsi" w:hAnsiTheme="minorHAnsi" w:cstheme="minorHAnsi"/>
      <w:szCs w:val="20"/>
    </w:rPr>
  </w:style>
  <w:style w:type="paragraph" w:styleId="Sumrio6">
    <w:name w:val="toc 6"/>
    <w:basedOn w:val="Normal"/>
    <w:next w:val="Normal"/>
    <w:autoRedefine/>
    <w:uiPriority w:val="39"/>
    <w:unhideWhenUsed/>
    <w:rsid w:val="00883F32"/>
    <w:pPr>
      <w:spacing w:before="0" w:after="0"/>
      <w:ind w:left="800"/>
      <w:jc w:val="left"/>
    </w:pPr>
    <w:rPr>
      <w:rFonts w:asciiTheme="minorHAnsi" w:hAnsiTheme="minorHAnsi" w:cstheme="minorHAnsi"/>
      <w:szCs w:val="20"/>
    </w:rPr>
  </w:style>
  <w:style w:type="paragraph" w:styleId="Sumrio7">
    <w:name w:val="toc 7"/>
    <w:basedOn w:val="Normal"/>
    <w:next w:val="Normal"/>
    <w:autoRedefine/>
    <w:uiPriority w:val="39"/>
    <w:unhideWhenUsed/>
    <w:rsid w:val="00883F32"/>
    <w:pPr>
      <w:spacing w:before="0" w:after="0"/>
      <w:ind w:left="1000"/>
      <w:jc w:val="left"/>
    </w:pPr>
    <w:rPr>
      <w:rFonts w:asciiTheme="minorHAnsi" w:hAnsiTheme="minorHAnsi" w:cstheme="minorHAnsi"/>
      <w:szCs w:val="20"/>
    </w:rPr>
  </w:style>
  <w:style w:type="paragraph" w:styleId="Sumrio8">
    <w:name w:val="toc 8"/>
    <w:basedOn w:val="Normal"/>
    <w:next w:val="Normal"/>
    <w:autoRedefine/>
    <w:uiPriority w:val="39"/>
    <w:unhideWhenUsed/>
    <w:rsid w:val="00883F32"/>
    <w:pPr>
      <w:spacing w:before="0" w:after="0"/>
      <w:ind w:left="1200"/>
      <w:jc w:val="left"/>
    </w:pPr>
    <w:rPr>
      <w:rFonts w:asciiTheme="minorHAnsi" w:hAnsiTheme="minorHAnsi" w:cstheme="minorHAnsi"/>
      <w:szCs w:val="20"/>
    </w:rPr>
  </w:style>
  <w:style w:type="paragraph" w:styleId="Ttulo">
    <w:name w:val="Title"/>
    <w:basedOn w:val="Normal"/>
    <w:next w:val="Normal"/>
    <w:link w:val="TtuloChar"/>
    <w:uiPriority w:val="10"/>
    <w:qFormat/>
    <w:rsid w:val="00EF114A"/>
    <w:pPr>
      <w:spacing w:before="0" w:after="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EF114A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BC642A"/>
    <w:pPr>
      <w:numPr>
        <w:ilvl w:val="1"/>
      </w:numPr>
      <w:jc w:val="center"/>
    </w:pPr>
    <w:rPr>
      <w:rFonts w:eastAsiaTheme="minorEastAsia"/>
      <w:b/>
      <w:spacing w:val="15"/>
      <w:sz w:val="28"/>
    </w:rPr>
  </w:style>
  <w:style w:type="character" w:customStyle="1" w:styleId="SubttuloChar">
    <w:name w:val="Subtítulo Char"/>
    <w:basedOn w:val="Fontepargpadro"/>
    <w:link w:val="Subttulo"/>
    <w:uiPriority w:val="11"/>
    <w:rsid w:val="00BC642A"/>
    <w:rPr>
      <w:rFonts w:ascii="Arial" w:eastAsiaTheme="minorEastAsia" w:hAnsi="Arial"/>
      <w:b/>
      <w:spacing w:val="15"/>
      <w:sz w:val="28"/>
    </w:rPr>
  </w:style>
  <w:style w:type="paragraph" w:styleId="Legenda">
    <w:name w:val="caption"/>
    <w:basedOn w:val="Normal"/>
    <w:next w:val="Normal"/>
    <w:link w:val="LegendaChar"/>
    <w:uiPriority w:val="35"/>
    <w:unhideWhenUsed/>
    <w:qFormat/>
    <w:rsid w:val="00C858B8"/>
    <w:pPr>
      <w:jc w:val="center"/>
    </w:pPr>
    <w:rPr>
      <w:iCs/>
      <w:sz w:val="16"/>
      <w:szCs w:val="18"/>
    </w:rPr>
  </w:style>
  <w:style w:type="character" w:styleId="nfaseSutil">
    <w:name w:val="Subtle Emphasis"/>
    <w:uiPriority w:val="19"/>
    <w:rsid w:val="005E22C4"/>
  </w:style>
  <w:style w:type="character" w:styleId="nfase">
    <w:name w:val="Emphasis"/>
    <w:basedOn w:val="Fontepargpadro"/>
    <w:uiPriority w:val="20"/>
    <w:qFormat/>
    <w:rsid w:val="00C858B8"/>
    <w:rPr>
      <w:i/>
      <w:iCs/>
    </w:rPr>
  </w:style>
  <w:style w:type="character" w:styleId="nfaseIntensa">
    <w:name w:val="Intense Emphasis"/>
    <w:basedOn w:val="Fontepargpadro"/>
    <w:uiPriority w:val="21"/>
    <w:rsid w:val="00C858B8"/>
    <w:rPr>
      <w:i/>
      <w:iCs/>
      <w:color w:val="4472C4" w:themeColor="accent1"/>
    </w:rPr>
  </w:style>
  <w:style w:type="character" w:styleId="Forte">
    <w:name w:val="Strong"/>
    <w:basedOn w:val="Fontepargpadro"/>
    <w:uiPriority w:val="22"/>
    <w:rsid w:val="00C858B8"/>
    <w:rPr>
      <w:b/>
      <w:bCs/>
    </w:rPr>
  </w:style>
  <w:style w:type="paragraph" w:styleId="Citao">
    <w:name w:val="Quote"/>
    <w:basedOn w:val="Normal"/>
    <w:next w:val="Normal"/>
    <w:link w:val="CitaoChar"/>
    <w:uiPriority w:val="29"/>
    <w:rsid w:val="00A54840"/>
    <w:pPr>
      <w:spacing w:line="240" w:lineRule="auto"/>
      <w:ind w:left="2268"/>
    </w:pPr>
    <w:rPr>
      <w:iCs/>
      <w:sz w:val="18"/>
    </w:rPr>
  </w:style>
  <w:style w:type="character" w:customStyle="1" w:styleId="CitaoChar">
    <w:name w:val="Citação Char"/>
    <w:basedOn w:val="Fontepargpadro"/>
    <w:link w:val="Citao"/>
    <w:uiPriority w:val="29"/>
    <w:rsid w:val="00A54840"/>
    <w:rPr>
      <w:rFonts w:ascii="Arial" w:hAnsi="Arial"/>
      <w:iCs/>
      <w:sz w:val="18"/>
    </w:rPr>
  </w:style>
  <w:style w:type="table" w:styleId="Tabelacomgrade">
    <w:name w:val="Table Grid"/>
    <w:basedOn w:val="Tabelanormal"/>
    <w:uiPriority w:val="59"/>
    <w:rsid w:val="000232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edafigura">
    <w:name w:val="Fonte da figura"/>
    <w:basedOn w:val="Normal"/>
    <w:next w:val="Normal"/>
    <w:link w:val="FontedafiguraChar"/>
    <w:qFormat/>
    <w:rsid w:val="000022D8"/>
    <w:pPr>
      <w:spacing w:before="0"/>
      <w:jc w:val="center"/>
    </w:pPr>
    <w:rPr>
      <w:sz w:val="16"/>
    </w:rPr>
  </w:style>
  <w:style w:type="character" w:customStyle="1" w:styleId="FontedafiguraChar">
    <w:name w:val="Fonte da figura Char"/>
    <w:basedOn w:val="Fontepargpadro"/>
    <w:link w:val="Fontedafigura"/>
    <w:rsid w:val="000022D8"/>
    <w:rPr>
      <w:rFonts w:ascii="Arial" w:hAnsi="Arial"/>
      <w:sz w:val="16"/>
    </w:rPr>
  </w:style>
  <w:style w:type="paragraph" w:styleId="Cabealho">
    <w:name w:val="header"/>
    <w:basedOn w:val="Normal"/>
    <w:link w:val="CabealhoChar"/>
    <w:uiPriority w:val="99"/>
    <w:unhideWhenUsed/>
    <w:rsid w:val="00295770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95770"/>
    <w:rPr>
      <w:rFonts w:ascii="Arial" w:hAnsi="Arial"/>
      <w:sz w:val="20"/>
    </w:rPr>
  </w:style>
  <w:style w:type="paragraph" w:styleId="Rodap">
    <w:name w:val="footer"/>
    <w:basedOn w:val="Normal"/>
    <w:link w:val="RodapChar"/>
    <w:uiPriority w:val="99"/>
    <w:unhideWhenUsed/>
    <w:rsid w:val="00295770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95770"/>
    <w:rPr>
      <w:rFonts w:ascii="Arial" w:hAnsi="Arial"/>
      <w:sz w:val="20"/>
    </w:rPr>
  </w:style>
  <w:style w:type="paragraph" w:customStyle="1" w:styleId="FIGURA">
    <w:name w:val="FIGURA"/>
    <w:basedOn w:val="Normal"/>
    <w:link w:val="FIGURAChar"/>
    <w:qFormat/>
    <w:rsid w:val="00E64C9F"/>
    <w:pPr>
      <w:keepNext/>
      <w:spacing w:before="0" w:after="0" w:line="240" w:lineRule="auto"/>
      <w:jc w:val="center"/>
    </w:pPr>
    <w:rPr>
      <w:noProof/>
    </w:rPr>
  </w:style>
  <w:style w:type="paragraph" w:styleId="ndicedeilustraes">
    <w:name w:val="table of figures"/>
    <w:basedOn w:val="Normal"/>
    <w:next w:val="Normal"/>
    <w:uiPriority w:val="99"/>
    <w:unhideWhenUsed/>
    <w:rsid w:val="00326D20"/>
    <w:pPr>
      <w:spacing w:after="0"/>
    </w:pPr>
  </w:style>
  <w:style w:type="paragraph" w:customStyle="1" w:styleId="TABELAEQUADRO">
    <w:name w:val="TABELA E QUADRO"/>
    <w:basedOn w:val="Normal"/>
    <w:link w:val="TABELAEQUADROChar"/>
    <w:qFormat/>
    <w:rsid w:val="00E64C9F"/>
    <w:pPr>
      <w:spacing w:before="0" w:after="0"/>
      <w:jc w:val="center"/>
    </w:pPr>
    <w:rPr>
      <w:sz w:val="18"/>
    </w:rPr>
  </w:style>
  <w:style w:type="character" w:customStyle="1" w:styleId="FIGURAChar">
    <w:name w:val="FIGURA Char"/>
    <w:basedOn w:val="Fontepargpadro"/>
    <w:link w:val="FIGURA"/>
    <w:rsid w:val="00E64C9F"/>
    <w:rPr>
      <w:rFonts w:ascii="Arial" w:hAnsi="Arial"/>
      <w:noProof/>
      <w:sz w:val="20"/>
    </w:rPr>
  </w:style>
  <w:style w:type="character" w:customStyle="1" w:styleId="TABELAEQUADROChar">
    <w:name w:val="TABELA E QUADRO Char"/>
    <w:basedOn w:val="Fontepargpadro"/>
    <w:link w:val="TABELAEQUADRO"/>
    <w:rsid w:val="00E64C9F"/>
    <w:rPr>
      <w:rFonts w:ascii="Arial" w:hAnsi="Arial"/>
      <w:sz w:val="18"/>
    </w:rPr>
  </w:style>
  <w:style w:type="paragraph" w:customStyle="1" w:styleId="Fontedatabela">
    <w:name w:val="Fonte da tabela"/>
    <w:basedOn w:val="Fontedafigura"/>
    <w:link w:val="FontedatabelaChar"/>
    <w:qFormat/>
    <w:rsid w:val="00452456"/>
    <w:pPr>
      <w:jc w:val="left"/>
    </w:pPr>
  </w:style>
  <w:style w:type="character" w:customStyle="1" w:styleId="FontedatabelaChar">
    <w:name w:val="Fonte da tabela Char"/>
    <w:basedOn w:val="FontedafiguraChar"/>
    <w:link w:val="Fontedatabela"/>
    <w:rsid w:val="00452456"/>
    <w:rPr>
      <w:rFonts w:ascii="Arial" w:hAnsi="Arial"/>
      <w:sz w:val="16"/>
    </w:rPr>
  </w:style>
  <w:style w:type="paragraph" w:customStyle="1" w:styleId="LegendaFiguras">
    <w:name w:val="Legenda Figuras"/>
    <w:basedOn w:val="Legenda"/>
    <w:link w:val="LegendaFigurasChar"/>
    <w:qFormat/>
    <w:rsid w:val="006F529E"/>
  </w:style>
  <w:style w:type="paragraph" w:customStyle="1" w:styleId="Citaes">
    <w:name w:val="Citações"/>
    <w:basedOn w:val="Citao"/>
    <w:link w:val="CitaesChar"/>
    <w:qFormat/>
    <w:rsid w:val="00E3024F"/>
    <w:rPr>
      <w:lang w:val="en-US"/>
    </w:rPr>
  </w:style>
  <w:style w:type="character" w:customStyle="1" w:styleId="LegendaChar">
    <w:name w:val="Legenda Char"/>
    <w:basedOn w:val="Fontepargpadro"/>
    <w:link w:val="Legenda"/>
    <w:uiPriority w:val="35"/>
    <w:rsid w:val="006F529E"/>
    <w:rPr>
      <w:rFonts w:ascii="Arial" w:hAnsi="Arial"/>
      <w:iCs/>
      <w:sz w:val="16"/>
      <w:szCs w:val="18"/>
    </w:rPr>
  </w:style>
  <w:style w:type="character" w:customStyle="1" w:styleId="LegendaFigurasChar">
    <w:name w:val="Legenda Figuras Char"/>
    <w:basedOn w:val="LegendaChar"/>
    <w:link w:val="LegendaFiguras"/>
    <w:rsid w:val="006F529E"/>
    <w:rPr>
      <w:rFonts w:ascii="Arial" w:hAnsi="Arial"/>
      <w:iCs/>
      <w:sz w:val="16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E3024F"/>
    <w:rPr>
      <w:sz w:val="16"/>
      <w:szCs w:val="16"/>
    </w:rPr>
  </w:style>
  <w:style w:type="character" w:customStyle="1" w:styleId="CitaesChar">
    <w:name w:val="Citações Char"/>
    <w:basedOn w:val="CitaoChar"/>
    <w:link w:val="Citaes"/>
    <w:rsid w:val="00E3024F"/>
    <w:rPr>
      <w:rFonts w:ascii="Arial" w:hAnsi="Arial"/>
      <w:iCs/>
      <w:sz w:val="18"/>
      <w:lang w:val="en-US"/>
    </w:rPr>
  </w:style>
  <w:style w:type="paragraph" w:styleId="Textodecomentrio">
    <w:name w:val="annotation text"/>
    <w:basedOn w:val="Normal"/>
    <w:link w:val="TextodecomentrioChar"/>
    <w:uiPriority w:val="99"/>
    <w:unhideWhenUsed/>
    <w:rsid w:val="00E3024F"/>
    <w:pPr>
      <w:spacing w:line="240" w:lineRule="auto"/>
    </w:pPr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E3024F"/>
    <w:rPr>
      <w:rFonts w:ascii="Arial" w:hAnsi="Arial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3024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E3024F"/>
    <w:rPr>
      <w:rFonts w:ascii="Arial" w:hAnsi="Arial"/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3024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3024F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rsid w:val="00D27DE2"/>
    <w:pPr>
      <w:ind w:left="720"/>
      <w:contextualSpacing/>
    </w:pPr>
  </w:style>
  <w:style w:type="paragraph" w:customStyle="1" w:styleId="Notadetabela">
    <w:name w:val="Nota de tabela"/>
    <w:basedOn w:val="Fontedatabela"/>
    <w:link w:val="NotadetabelaChar"/>
    <w:qFormat/>
    <w:rsid w:val="00260172"/>
    <w:pPr>
      <w:spacing w:before="160"/>
    </w:pPr>
  </w:style>
  <w:style w:type="character" w:customStyle="1" w:styleId="NotadetabelaChar">
    <w:name w:val="Nota de tabela Char"/>
    <w:basedOn w:val="FontedafiguraChar"/>
    <w:link w:val="Notadetabela"/>
    <w:rsid w:val="00260172"/>
    <w:rPr>
      <w:rFonts w:ascii="Arial" w:hAnsi="Arial"/>
      <w:sz w:val="16"/>
    </w:rPr>
  </w:style>
  <w:style w:type="character" w:styleId="HiperlinkVisitado">
    <w:name w:val="FollowedHyperlink"/>
    <w:basedOn w:val="Fontepargpadro"/>
    <w:uiPriority w:val="99"/>
    <w:semiHidden/>
    <w:unhideWhenUsed/>
    <w:rsid w:val="009E4264"/>
    <w:rPr>
      <w:color w:val="800080"/>
      <w:u w:val="single"/>
    </w:rPr>
  </w:style>
  <w:style w:type="paragraph" w:customStyle="1" w:styleId="font0">
    <w:name w:val="font0"/>
    <w:basedOn w:val="Normal"/>
    <w:rsid w:val="009E4264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Times New Roman"/>
      <w:color w:val="000000"/>
      <w:sz w:val="22"/>
      <w:lang w:val="en-US"/>
    </w:rPr>
  </w:style>
  <w:style w:type="paragraph" w:customStyle="1" w:styleId="font5">
    <w:name w:val="font5"/>
    <w:basedOn w:val="Normal"/>
    <w:rsid w:val="009E4264"/>
    <w:pPr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Cs w:val="20"/>
      <w:lang w:val="en-US"/>
    </w:rPr>
  </w:style>
  <w:style w:type="paragraph" w:customStyle="1" w:styleId="font6">
    <w:name w:val="font6"/>
    <w:basedOn w:val="Normal"/>
    <w:rsid w:val="009E4264"/>
    <w:pPr>
      <w:spacing w:before="100" w:beforeAutospacing="1" w:after="100" w:afterAutospacing="1" w:line="240" w:lineRule="auto"/>
      <w:jc w:val="left"/>
    </w:pPr>
    <w:rPr>
      <w:rFonts w:eastAsia="Times New Roman" w:cs="Arial"/>
      <w:i/>
      <w:iCs/>
      <w:color w:val="000000"/>
      <w:szCs w:val="20"/>
      <w:lang w:val="en-US"/>
    </w:rPr>
  </w:style>
  <w:style w:type="paragraph" w:customStyle="1" w:styleId="font7">
    <w:name w:val="font7"/>
    <w:basedOn w:val="Normal"/>
    <w:rsid w:val="009E4264"/>
    <w:pPr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Cs w:val="20"/>
      <w:lang w:val="en-US"/>
    </w:rPr>
  </w:style>
  <w:style w:type="paragraph" w:customStyle="1" w:styleId="font8">
    <w:name w:val="font8"/>
    <w:basedOn w:val="Normal"/>
    <w:rsid w:val="009E4264"/>
    <w:pPr>
      <w:spacing w:before="100" w:beforeAutospacing="1" w:after="100" w:afterAutospacing="1" w:line="240" w:lineRule="auto"/>
      <w:jc w:val="left"/>
    </w:pPr>
    <w:rPr>
      <w:rFonts w:eastAsia="Times New Roman" w:cs="Arial"/>
      <w:i/>
      <w:iCs/>
      <w:szCs w:val="20"/>
      <w:lang w:val="en-US"/>
    </w:rPr>
  </w:style>
  <w:style w:type="paragraph" w:customStyle="1" w:styleId="font9">
    <w:name w:val="font9"/>
    <w:basedOn w:val="Normal"/>
    <w:rsid w:val="009E4264"/>
    <w:pPr>
      <w:spacing w:before="100" w:beforeAutospacing="1" w:after="100" w:afterAutospacing="1" w:line="240" w:lineRule="auto"/>
      <w:jc w:val="left"/>
    </w:pPr>
    <w:rPr>
      <w:rFonts w:eastAsia="Times New Roman" w:cs="Arial"/>
      <w:szCs w:val="20"/>
      <w:lang w:val="en-US"/>
    </w:rPr>
  </w:style>
  <w:style w:type="paragraph" w:customStyle="1" w:styleId="xl65">
    <w:name w:val="xl65"/>
    <w:basedOn w:val="Normal"/>
    <w:rsid w:val="009E4264"/>
    <w:pPr>
      <w:spacing w:before="100" w:beforeAutospacing="1" w:after="100" w:afterAutospacing="1" w:line="240" w:lineRule="auto"/>
      <w:jc w:val="left"/>
    </w:pPr>
    <w:rPr>
      <w:rFonts w:eastAsia="Times New Roman" w:cs="Arial"/>
      <w:szCs w:val="20"/>
      <w:lang w:val="en-US"/>
    </w:rPr>
  </w:style>
  <w:style w:type="paragraph" w:customStyle="1" w:styleId="xl66">
    <w:name w:val="xl66"/>
    <w:basedOn w:val="Normal"/>
    <w:rsid w:val="009E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Arial"/>
      <w:szCs w:val="20"/>
      <w:lang w:val="en-US"/>
    </w:rPr>
  </w:style>
  <w:style w:type="paragraph" w:customStyle="1" w:styleId="xl67">
    <w:name w:val="xl67"/>
    <w:basedOn w:val="Normal"/>
    <w:rsid w:val="009E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szCs w:val="20"/>
      <w:lang w:val="en-US"/>
    </w:rPr>
  </w:style>
  <w:style w:type="paragraph" w:customStyle="1" w:styleId="xl68">
    <w:name w:val="xl68"/>
    <w:basedOn w:val="Normal"/>
    <w:rsid w:val="009E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szCs w:val="20"/>
      <w:lang w:val="en-US"/>
    </w:rPr>
  </w:style>
  <w:style w:type="paragraph" w:customStyle="1" w:styleId="xl69">
    <w:name w:val="xl69"/>
    <w:basedOn w:val="Normal"/>
    <w:rsid w:val="009E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szCs w:val="20"/>
      <w:lang w:val="en-US"/>
    </w:rPr>
  </w:style>
  <w:style w:type="paragraph" w:customStyle="1" w:styleId="xl70">
    <w:name w:val="xl70"/>
    <w:basedOn w:val="Normal"/>
    <w:rsid w:val="009E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i/>
      <w:iCs/>
      <w:szCs w:val="20"/>
      <w:lang w:val="en-US"/>
    </w:rPr>
  </w:style>
  <w:style w:type="paragraph" w:customStyle="1" w:styleId="xl71">
    <w:name w:val="xl71"/>
    <w:basedOn w:val="Normal"/>
    <w:rsid w:val="009E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Cs w:val="20"/>
      <w:lang w:val="en-US"/>
    </w:rPr>
  </w:style>
  <w:style w:type="paragraph" w:customStyle="1" w:styleId="xl72">
    <w:name w:val="xl72"/>
    <w:basedOn w:val="Normal"/>
    <w:rsid w:val="009E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Cs w:val="20"/>
      <w:lang w:val="en-US"/>
    </w:rPr>
  </w:style>
  <w:style w:type="paragraph" w:customStyle="1" w:styleId="xl73">
    <w:name w:val="xl73"/>
    <w:basedOn w:val="Normal"/>
    <w:rsid w:val="009E4264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Cs w:val="20"/>
      <w:lang w:val="en-US"/>
    </w:rPr>
  </w:style>
  <w:style w:type="paragraph" w:customStyle="1" w:styleId="xl74">
    <w:name w:val="xl74"/>
    <w:basedOn w:val="Normal"/>
    <w:rsid w:val="009E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Arial"/>
      <w:szCs w:val="20"/>
      <w:lang w:val="en-US"/>
    </w:rPr>
  </w:style>
  <w:style w:type="paragraph" w:customStyle="1" w:styleId="xl75">
    <w:name w:val="xl75"/>
    <w:basedOn w:val="Normal"/>
    <w:rsid w:val="009E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Cs w:val="20"/>
      <w:lang w:val="en-US"/>
    </w:rPr>
  </w:style>
  <w:style w:type="paragraph" w:customStyle="1" w:styleId="xl76">
    <w:name w:val="xl76"/>
    <w:basedOn w:val="Normal"/>
    <w:rsid w:val="009E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Arial"/>
      <w:szCs w:val="20"/>
      <w:lang w:val="en-US"/>
    </w:rPr>
  </w:style>
  <w:style w:type="paragraph" w:customStyle="1" w:styleId="xl77">
    <w:name w:val="xl77"/>
    <w:basedOn w:val="Normal"/>
    <w:rsid w:val="009E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 w:cs="Arial"/>
      <w:szCs w:val="20"/>
      <w:lang w:val="en-US"/>
    </w:rPr>
  </w:style>
  <w:style w:type="paragraph" w:customStyle="1" w:styleId="xl78">
    <w:name w:val="xl78"/>
    <w:basedOn w:val="Normal"/>
    <w:rsid w:val="009E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</w:pPr>
    <w:rPr>
      <w:rFonts w:eastAsia="Times New Roman" w:cs="Arial"/>
      <w:szCs w:val="20"/>
      <w:lang w:val="en-US"/>
    </w:rPr>
  </w:style>
  <w:style w:type="paragraph" w:customStyle="1" w:styleId="xl79">
    <w:name w:val="xl79"/>
    <w:basedOn w:val="Normal"/>
    <w:rsid w:val="009E4264"/>
    <w:pPr>
      <w:spacing w:before="100" w:beforeAutospacing="1" w:after="100" w:afterAutospacing="1" w:line="240" w:lineRule="auto"/>
      <w:jc w:val="center"/>
    </w:pPr>
    <w:rPr>
      <w:rFonts w:eastAsia="Times New Roman" w:cs="Arial"/>
      <w:szCs w:val="20"/>
      <w:lang w:val="en-US"/>
    </w:rPr>
  </w:style>
  <w:style w:type="paragraph" w:customStyle="1" w:styleId="xl80">
    <w:name w:val="xl80"/>
    <w:basedOn w:val="Normal"/>
    <w:rsid w:val="009E4264"/>
    <w:pPr>
      <w:spacing w:before="100" w:beforeAutospacing="1" w:after="100" w:afterAutospacing="1" w:line="240" w:lineRule="auto"/>
      <w:jc w:val="center"/>
    </w:pPr>
    <w:rPr>
      <w:rFonts w:eastAsia="Times New Roman" w:cs="Arial"/>
      <w:szCs w:val="20"/>
      <w:lang w:val="en-US"/>
    </w:rPr>
  </w:style>
  <w:style w:type="character" w:customStyle="1" w:styleId="fontstyle01">
    <w:name w:val="fontstyle01"/>
    <w:basedOn w:val="Fontepargpadro"/>
    <w:rsid w:val="00425EBD"/>
    <w:rPr>
      <w:rFonts w:ascii="Helvetica" w:hAnsi="Helvetica" w:cs="Helvetica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Fontepargpadro"/>
    <w:rsid w:val="00425EBD"/>
    <w:rPr>
      <w:rFonts w:ascii="Helvetica-Bold" w:hAnsi="Helvetica-Bold" w:hint="default"/>
      <w:b/>
      <w:bCs/>
      <w:i w:val="0"/>
      <w:iCs w:val="0"/>
      <w:color w:val="000000"/>
      <w:sz w:val="24"/>
      <w:szCs w:val="24"/>
    </w:rPr>
  </w:style>
  <w:style w:type="paragraph" w:styleId="Reviso">
    <w:name w:val="Revision"/>
    <w:hidden/>
    <w:uiPriority w:val="99"/>
    <w:semiHidden/>
    <w:rsid w:val="00B02967"/>
    <w:pPr>
      <w:spacing w:after="0" w:line="240" w:lineRule="auto"/>
    </w:pPr>
    <w:rPr>
      <w:rFonts w:ascii="Arial" w:hAnsi="Arial"/>
      <w:sz w:val="20"/>
    </w:rPr>
  </w:style>
  <w:style w:type="character" w:customStyle="1" w:styleId="nlmstring-name">
    <w:name w:val="nlm_string-name"/>
    <w:basedOn w:val="Fontepargpadro"/>
    <w:rsid w:val="00585E03"/>
  </w:style>
  <w:style w:type="paragraph" w:customStyle="1" w:styleId="Default">
    <w:name w:val="Default"/>
    <w:qFormat/>
    <w:rsid w:val="00F64E8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CC5042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0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hart" Target="charts/chart2.xml"/><Relationship Id="rId39" Type="http://schemas.openxmlformats.org/officeDocument/2006/relationships/chart" Target="charts/chart15.xml"/><Relationship Id="rId21" Type="http://schemas.openxmlformats.org/officeDocument/2006/relationships/comments" Target="comments.xml"/><Relationship Id="rId34" Type="http://schemas.openxmlformats.org/officeDocument/2006/relationships/chart" Target="charts/chart10.xml"/><Relationship Id="rId42" Type="http://schemas.openxmlformats.org/officeDocument/2006/relationships/image" Target="media/image4.emf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25" Type="http://schemas.openxmlformats.org/officeDocument/2006/relationships/chart" Target="charts/chart1.xml"/><Relationship Id="rId33" Type="http://schemas.openxmlformats.org/officeDocument/2006/relationships/chart" Target="charts/chart9.xml"/><Relationship Id="rId38" Type="http://schemas.openxmlformats.org/officeDocument/2006/relationships/chart" Target="charts/chart14.xml"/><Relationship Id="rId46" Type="http://schemas.microsoft.com/office/2011/relationships/people" Target="people.xml"/><Relationship Id="rId2" Type="http://schemas.openxmlformats.org/officeDocument/2006/relationships/numbering" Target="numbering.xml"/><Relationship Id="rId20" Type="http://schemas.openxmlformats.org/officeDocument/2006/relationships/image" Target="media/image13.jpeg"/><Relationship Id="rId29" Type="http://schemas.openxmlformats.org/officeDocument/2006/relationships/chart" Target="charts/chart5.xml"/><Relationship Id="rId41" Type="http://schemas.openxmlformats.org/officeDocument/2006/relationships/chart" Target="charts/chart1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4" Type="http://schemas.openxmlformats.org/officeDocument/2006/relationships/image" Target="media/image3.png"/><Relationship Id="rId32" Type="http://schemas.openxmlformats.org/officeDocument/2006/relationships/chart" Target="charts/chart8.xml"/><Relationship Id="rId37" Type="http://schemas.openxmlformats.org/officeDocument/2006/relationships/chart" Target="charts/chart13.xml"/><Relationship Id="rId40" Type="http://schemas.openxmlformats.org/officeDocument/2006/relationships/chart" Target="charts/chart16.xm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23" Type="http://schemas.microsoft.com/office/2016/09/relationships/commentsIds" Target="commentsIds.xml"/><Relationship Id="rId28" Type="http://schemas.openxmlformats.org/officeDocument/2006/relationships/chart" Target="charts/chart4.xml"/><Relationship Id="rId36" Type="http://schemas.openxmlformats.org/officeDocument/2006/relationships/chart" Target="charts/chart12.xml"/><Relationship Id="rId19" Type="http://schemas.openxmlformats.org/officeDocument/2006/relationships/image" Target="media/image12.emf"/><Relationship Id="rId31" Type="http://schemas.openxmlformats.org/officeDocument/2006/relationships/chart" Target="charts/chart7.xml"/><Relationship Id="rId44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22" Type="http://schemas.microsoft.com/office/2011/relationships/commentsExtended" Target="commentsExtended.xml"/><Relationship Id="rId27" Type="http://schemas.openxmlformats.org/officeDocument/2006/relationships/chart" Target="charts/chart3.xml"/><Relationship Id="rId30" Type="http://schemas.openxmlformats.org/officeDocument/2006/relationships/chart" Target="charts/chart6.xml"/><Relationship Id="rId35" Type="http://schemas.openxmlformats.org/officeDocument/2006/relationships/chart" Target="charts/chart11.xml"/><Relationship Id="rId43" Type="http://schemas.openxmlformats.org/officeDocument/2006/relationships/header" Target="header1.xml"/><Relationship Id="rId48" Type="http://schemas.microsoft.com/office/2018/08/relationships/commentsExtensible" Target="commentsExtensible.xml"/><Relationship Id="rId8" Type="http://schemas.openxmlformats.org/officeDocument/2006/relationships/image" Target="media/image1.emf"/><Relationship Id="rId3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Dell\Documents\RRDM%20-%20Fase%20II\Relat&#243;rio%20Integrado%20I%20-%202020\An&#225;lise%20Comparativa%20Ano%20I%20vs%20Ano%20II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Dell\Documents\RRDM%20-%20Fase%20II\Relat&#243;rio%20Integrado%20I%20-%202020\An&#225;lise%20Comparativa%20Ano%20I%20vs%20Ano%20II.xlsx" TargetMode="External"/><Relationship Id="rId2" Type="http://schemas.microsoft.com/office/2011/relationships/chartColorStyle" Target="colors10.xml"/><Relationship Id="rId1" Type="http://schemas.microsoft.com/office/2011/relationships/chartStyle" Target="style10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Dell\Documents\RRDM%20-%20Fase%20II\Relat&#243;rio%20Integrado%20I%20-%202020\An&#225;lise%20Comparativa%20Ano%20I%20vs%20Ano%20II.xlsx" TargetMode="External"/><Relationship Id="rId2" Type="http://schemas.microsoft.com/office/2011/relationships/chartColorStyle" Target="colors11.xml"/><Relationship Id="rId1" Type="http://schemas.microsoft.com/office/2011/relationships/chartStyle" Target="style11.xm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Dell\Documents\RRDM%20-%20Fase%20II\Relat&#243;rio%20Integrado%20I%20-%202020\An&#225;lise%20Comparativa%20Ano%20I%20vs%20Ano%20II.xlsx" TargetMode="External"/><Relationship Id="rId2" Type="http://schemas.microsoft.com/office/2011/relationships/chartColorStyle" Target="colors12.xml"/><Relationship Id="rId1" Type="http://schemas.microsoft.com/office/2011/relationships/chartStyle" Target="style12.xml"/></Relationships>
</file>

<file path=word/charts/_rels/chart1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Dell\Documents\RRDM%20-%20Fase%20II\Relat&#243;rio%20Integrado%20I%20-%202020\An&#225;lise%20Comparativa%20Ano%20I%20vs%20Ano%20II.xlsx" TargetMode="External"/><Relationship Id="rId2" Type="http://schemas.microsoft.com/office/2011/relationships/chartColorStyle" Target="colors13.xml"/><Relationship Id="rId1" Type="http://schemas.microsoft.com/office/2011/relationships/chartStyle" Target="style13.xml"/></Relationships>
</file>

<file path=word/charts/_rels/chart1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Dell\Documents\RRDM%20-%20Fase%20II\Relat&#243;rio%20Integrado%20I%20-%202020\An&#225;lise%20Comparativa%20Ano%20I%20vs%20Ano%20II.xlsx" TargetMode="External"/><Relationship Id="rId2" Type="http://schemas.microsoft.com/office/2011/relationships/chartColorStyle" Target="colors14.xml"/><Relationship Id="rId1" Type="http://schemas.microsoft.com/office/2011/relationships/chartStyle" Target="style14.xml"/></Relationships>
</file>

<file path=word/charts/_rels/chart1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Dell\Documents\RRDM%20-%20Fase%20II\Relat&#243;rio%20Integrado%20I%20-%202020\An&#225;lise%20Comparativa%20Ano%20I%20vs%20Ano%20II.xlsx" TargetMode="External"/><Relationship Id="rId2" Type="http://schemas.microsoft.com/office/2011/relationships/chartColorStyle" Target="colors15.xml"/><Relationship Id="rId1" Type="http://schemas.microsoft.com/office/2011/relationships/chartStyle" Target="style15.xml"/></Relationships>
</file>

<file path=word/charts/_rels/chart1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Dell\Documents\RRDM%20-%20Fase%20II\Relat&#243;rio%20Integrado%20I%20-%202020\An&#225;lise%20Comparativa%20Ano%20I%20vs%20Ano%20II.xlsx" TargetMode="External"/><Relationship Id="rId2" Type="http://schemas.microsoft.com/office/2011/relationships/chartColorStyle" Target="colors16.xml"/><Relationship Id="rId1" Type="http://schemas.microsoft.com/office/2011/relationships/chartStyle" Target="style16.xml"/></Relationships>
</file>

<file path=word/charts/_rels/chart17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Dell\Documents\RRDM%20-%20Fase%20II\Relat&#243;rio%20Integrado%20I%20-%202020\An&#225;lise%20Comparativa%20Ano%20I%20vs%20Ano%20II.xlsx" TargetMode="External"/><Relationship Id="rId2" Type="http://schemas.microsoft.com/office/2011/relationships/chartColorStyle" Target="colors17.xml"/><Relationship Id="rId1" Type="http://schemas.microsoft.com/office/2011/relationships/chartStyle" Target="style17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Dell\Documents\RRDM%20-%20Fase%20II\Relat&#243;rio%20Integrado%20I%20-%202020\An&#225;lise%20Comparativa%20Ano%20I%20vs%20Ano%20II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Dell\Documents\RRDM%20-%20Fase%20II\Relat&#243;rio%20Integrado%20I%20-%202020\An&#225;lise%20Comparativa%20Ano%20I%20vs%20Ano%20II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Dell\Documents\RRDM%20-%20Fase%20II\Relat&#243;rio%20Integrado%20I%20-%202020\An&#225;lise%20Comparativa%20Ano%20I%20vs%20Ano%20II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Dell\Documents\RRDM%20-%20Fase%20II\Relat&#243;rio%20Integrado%20I%20-%202020\An&#225;lise%20Comparativa%20Ano%20I%20vs%20Ano%20II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Dell\Documents\RRDM%20-%20Fase%20II\Relat&#243;rio%20Integrado%20I%20-%202020\An&#225;lise%20Comparativa%20Ano%20I%20vs%20Ano%20II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Dell\Documents\RRDM%20-%20Fase%20II\Relat&#243;rio%20Integrado%20I%20-%202020\An&#225;lise%20Comparativa%20Ano%20I%20vs%20Ano%20II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Dell\Documents\RRDM%20-%20Fase%20II\Relat&#243;rio%20Integrado%20I%20-%202020\An&#225;lise%20Comparativa%20Ano%20I%20vs%20Ano%20II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Dell\Documents\RRDM%20-%20Fase%20II\Relat&#243;rio%20Integrado%20I%20-%202020\An&#225;lise%20Comparativa%20Ano%20I%20vs%20Ano%20II.xlsx" TargetMode="External"/><Relationship Id="rId2" Type="http://schemas.microsoft.com/office/2011/relationships/chartColorStyle" Target="colors9.xml"/><Relationship Id="rId1" Type="http://schemas.microsoft.com/office/2011/relationships/chartStyle" Target="styl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en-US" sz="800"/>
              <a:t>BACIA DO RIO SUAÇUÍ GRANDE - MG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t-BR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Gráficos!$C$2</c:f>
              <c:strCache>
                <c:ptCount val="1"/>
                <c:pt idx="0">
                  <c:v>ANO 1</c:v>
                </c:pt>
              </c:strCache>
            </c:strRef>
          </c:tx>
          <c:spPr>
            <a:solidFill>
              <a:schemeClr val="accent1">
                <a:shade val="76000"/>
              </a:schemeClr>
            </a:solidFill>
            <a:ln>
              <a:noFill/>
            </a:ln>
            <a:effectLst/>
          </c:spPr>
          <c:invertIfNegative val="0"/>
          <c:cat>
            <c:strRef>
              <c:f>Gráficos!$B$3:$B$9</c:f>
              <c:strCache>
                <c:ptCount val="7"/>
                <c:pt idx="0">
                  <c:v>OUT</c:v>
                </c:pt>
                <c:pt idx="1">
                  <c:v>NOV</c:v>
                </c:pt>
                <c:pt idx="2">
                  <c:v>DEZ</c:v>
                </c:pt>
                <c:pt idx="3">
                  <c:v>JAN</c:v>
                </c:pt>
                <c:pt idx="4">
                  <c:v>FEV</c:v>
                </c:pt>
                <c:pt idx="5">
                  <c:v>MAR</c:v>
                </c:pt>
                <c:pt idx="6">
                  <c:v>TOTAL</c:v>
                </c:pt>
              </c:strCache>
            </c:strRef>
          </c:cat>
          <c:val>
            <c:numRef>
              <c:f>Gráficos!$C$3:$C$9</c:f>
              <c:numCache>
                <c:formatCode>General</c:formatCode>
                <c:ptCount val="7"/>
                <c:pt idx="0">
                  <c:v>98.2</c:v>
                </c:pt>
                <c:pt idx="1">
                  <c:v>79.999999999999943</c:v>
                </c:pt>
                <c:pt idx="2">
                  <c:v>153.19999999999996</c:v>
                </c:pt>
                <c:pt idx="3">
                  <c:v>9.4</c:v>
                </c:pt>
                <c:pt idx="4">
                  <c:v>141.6</c:v>
                </c:pt>
                <c:pt idx="5">
                  <c:v>4.4000000000000004</c:v>
                </c:pt>
                <c:pt idx="6">
                  <c:v>486.79999999999984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7D9-4C86-93D5-316C8267E440}"/>
            </c:ext>
          </c:extLst>
        </c:ser>
        <c:ser>
          <c:idx val="1"/>
          <c:order val="1"/>
          <c:tx>
            <c:strRef>
              <c:f>Gráficos!$D$2</c:f>
              <c:strCache>
                <c:ptCount val="1"/>
                <c:pt idx="0">
                  <c:v>ANO 2</c:v>
                </c:pt>
              </c:strCache>
            </c:strRef>
          </c:tx>
          <c:spPr>
            <a:solidFill>
              <a:schemeClr val="accent1">
                <a:tint val="77000"/>
              </a:schemeClr>
            </a:solidFill>
            <a:ln>
              <a:noFill/>
            </a:ln>
            <a:effectLst/>
          </c:spPr>
          <c:invertIfNegative val="0"/>
          <c:cat>
            <c:strRef>
              <c:f>Gráficos!$B$3:$B$9</c:f>
              <c:strCache>
                <c:ptCount val="7"/>
                <c:pt idx="0">
                  <c:v>OUT</c:v>
                </c:pt>
                <c:pt idx="1">
                  <c:v>NOV</c:v>
                </c:pt>
                <c:pt idx="2">
                  <c:v>DEZ</c:v>
                </c:pt>
                <c:pt idx="3">
                  <c:v>JAN</c:v>
                </c:pt>
                <c:pt idx="4">
                  <c:v>FEV</c:v>
                </c:pt>
                <c:pt idx="5">
                  <c:v>MAR</c:v>
                </c:pt>
                <c:pt idx="6">
                  <c:v>TOTAL</c:v>
                </c:pt>
              </c:strCache>
            </c:strRef>
          </c:cat>
          <c:val>
            <c:numRef>
              <c:f>Gráficos!$D$3:$D$9</c:f>
              <c:numCache>
                <c:formatCode>General</c:formatCode>
                <c:ptCount val="7"/>
                <c:pt idx="0">
                  <c:v>11.4</c:v>
                </c:pt>
                <c:pt idx="1">
                  <c:v>37.5</c:v>
                </c:pt>
                <c:pt idx="2">
                  <c:v>39.6</c:v>
                </c:pt>
                <c:pt idx="3">
                  <c:v>134.6</c:v>
                </c:pt>
                <c:pt idx="4">
                  <c:v>72.800000000000011</c:v>
                </c:pt>
                <c:pt idx="5">
                  <c:v>194.2</c:v>
                </c:pt>
                <c:pt idx="6">
                  <c:v>490.09999999999997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7D9-4C86-93D5-316C8267E44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51478928"/>
        <c:axId val="451480848"/>
      </c:barChart>
      <c:catAx>
        <c:axId val="4514789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451480848"/>
        <c:crosses val="autoZero"/>
        <c:auto val="1"/>
        <c:lblAlgn val="ctr"/>
        <c:lblOffset val="100"/>
        <c:noMultiLvlLbl val="0"/>
      </c:catAx>
      <c:valAx>
        <c:axId val="4514808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4514789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pt-BR"/>
    </a:p>
  </c:txPr>
  <c:externalData r:id="rId3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en-US" sz="800"/>
              <a:t>BACIA DO RIO </a:t>
            </a:r>
            <a:r>
              <a:rPr lang="en-US" sz="800" b="0" i="0" u="none" strike="noStrike" baseline="0">
                <a:effectLst/>
              </a:rPr>
              <a:t>MANHUAÇU - MG</a:t>
            </a:r>
            <a:endParaRPr lang="en-US" sz="8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t-BR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Gráficos!$G$41</c:f>
              <c:strCache>
                <c:ptCount val="1"/>
                <c:pt idx="0">
                  <c:v>ANO 1</c:v>
                </c:pt>
              </c:strCache>
            </c:strRef>
          </c:tx>
          <c:spPr>
            <a:solidFill>
              <a:schemeClr val="accent1">
                <a:shade val="76000"/>
              </a:schemeClr>
            </a:solidFill>
            <a:ln>
              <a:noFill/>
            </a:ln>
            <a:effectLst/>
          </c:spPr>
          <c:invertIfNegative val="0"/>
          <c:cat>
            <c:strRef>
              <c:f>Gráficos!$F$42:$F$48</c:f>
              <c:strCache>
                <c:ptCount val="7"/>
                <c:pt idx="0">
                  <c:v>OUT</c:v>
                </c:pt>
                <c:pt idx="1">
                  <c:v>NOV</c:v>
                </c:pt>
                <c:pt idx="2">
                  <c:v>DEZ</c:v>
                </c:pt>
                <c:pt idx="3">
                  <c:v>JAN</c:v>
                </c:pt>
                <c:pt idx="4">
                  <c:v>FEV</c:v>
                </c:pt>
                <c:pt idx="5">
                  <c:v>MAR</c:v>
                </c:pt>
                <c:pt idx="6">
                  <c:v>TOTAL</c:v>
                </c:pt>
              </c:strCache>
            </c:strRef>
          </c:cat>
          <c:val>
            <c:numRef>
              <c:f>Gráficos!$G$42:$G$48</c:f>
              <c:numCache>
                <c:formatCode>General</c:formatCode>
                <c:ptCount val="7"/>
                <c:pt idx="0">
                  <c:v>95.399999999999991</c:v>
                </c:pt>
                <c:pt idx="1">
                  <c:v>117.79999999999997</c:v>
                </c:pt>
                <c:pt idx="2">
                  <c:v>281.40000000000003</c:v>
                </c:pt>
                <c:pt idx="3">
                  <c:v>5.0000000000000009</c:v>
                </c:pt>
                <c:pt idx="4">
                  <c:v>188.19999999999996</c:v>
                </c:pt>
                <c:pt idx="5">
                  <c:v>52.400000000000006</c:v>
                </c:pt>
                <c:pt idx="6">
                  <c:v>740.19999999999993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9FA-46D6-A54A-B4782E9F3B4C}"/>
            </c:ext>
          </c:extLst>
        </c:ser>
        <c:ser>
          <c:idx val="1"/>
          <c:order val="1"/>
          <c:tx>
            <c:strRef>
              <c:f>Gráficos!$H$41</c:f>
              <c:strCache>
                <c:ptCount val="1"/>
                <c:pt idx="0">
                  <c:v>ANO 2</c:v>
                </c:pt>
              </c:strCache>
            </c:strRef>
          </c:tx>
          <c:spPr>
            <a:solidFill>
              <a:schemeClr val="accent1">
                <a:tint val="77000"/>
              </a:schemeClr>
            </a:solidFill>
            <a:ln>
              <a:noFill/>
            </a:ln>
            <a:effectLst/>
          </c:spPr>
          <c:invertIfNegative val="0"/>
          <c:cat>
            <c:strRef>
              <c:f>Gráficos!$F$42:$F$48</c:f>
              <c:strCache>
                <c:ptCount val="7"/>
                <c:pt idx="0">
                  <c:v>OUT</c:v>
                </c:pt>
                <c:pt idx="1">
                  <c:v>NOV</c:v>
                </c:pt>
                <c:pt idx="2">
                  <c:v>DEZ</c:v>
                </c:pt>
                <c:pt idx="3">
                  <c:v>JAN</c:v>
                </c:pt>
                <c:pt idx="4">
                  <c:v>FEV</c:v>
                </c:pt>
                <c:pt idx="5">
                  <c:v>MAR</c:v>
                </c:pt>
                <c:pt idx="6">
                  <c:v>TOTAL</c:v>
                </c:pt>
              </c:strCache>
            </c:strRef>
          </c:cat>
          <c:val>
            <c:numRef>
              <c:f>Gráficos!$H$42:$H$48</c:f>
              <c:numCache>
                <c:formatCode>General</c:formatCode>
                <c:ptCount val="7"/>
                <c:pt idx="0">
                  <c:v>28.324000000000002</c:v>
                </c:pt>
                <c:pt idx="1">
                  <c:v>105.20000000000002</c:v>
                </c:pt>
                <c:pt idx="2">
                  <c:v>91.2</c:v>
                </c:pt>
                <c:pt idx="3">
                  <c:v>148.20000000000002</c:v>
                </c:pt>
                <c:pt idx="4">
                  <c:v>74</c:v>
                </c:pt>
                <c:pt idx="5">
                  <c:v>63.400000000000013</c:v>
                </c:pt>
                <c:pt idx="6">
                  <c:v>510.32400000000013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9FA-46D6-A54A-B4782E9F3B4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48469560"/>
        <c:axId val="567085112"/>
      </c:barChart>
      <c:catAx>
        <c:axId val="4484695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567085112"/>
        <c:crosses val="autoZero"/>
        <c:auto val="1"/>
        <c:lblAlgn val="ctr"/>
        <c:lblOffset val="100"/>
        <c:noMultiLvlLbl val="0"/>
      </c:catAx>
      <c:valAx>
        <c:axId val="5670851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44846956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pt-BR"/>
    </a:p>
  </c:txPr>
  <c:externalData r:id="rId3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en-US" sz="800"/>
              <a:t>BACIA DO RIO SANTA MARIA DO RIO DOCE - ES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t-BR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Gráficos!$G$54</c:f>
              <c:strCache>
                <c:ptCount val="1"/>
                <c:pt idx="0">
                  <c:v>ANO 1</c:v>
                </c:pt>
              </c:strCache>
            </c:strRef>
          </c:tx>
          <c:spPr>
            <a:solidFill>
              <a:schemeClr val="accent1">
                <a:shade val="76000"/>
              </a:schemeClr>
            </a:solidFill>
            <a:ln>
              <a:noFill/>
            </a:ln>
            <a:effectLst/>
          </c:spPr>
          <c:invertIfNegative val="0"/>
          <c:cat>
            <c:strRef>
              <c:f>Gráficos!$F$55:$F$61</c:f>
              <c:strCache>
                <c:ptCount val="7"/>
                <c:pt idx="0">
                  <c:v>OUT</c:v>
                </c:pt>
                <c:pt idx="1">
                  <c:v>NOV</c:v>
                </c:pt>
                <c:pt idx="2">
                  <c:v>DEZ</c:v>
                </c:pt>
                <c:pt idx="3">
                  <c:v>JAN</c:v>
                </c:pt>
                <c:pt idx="4">
                  <c:v>FEV</c:v>
                </c:pt>
                <c:pt idx="5">
                  <c:v>MAR</c:v>
                </c:pt>
                <c:pt idx="6">
                  <c:v>TOTAL</c:v>
                </c:pt>
              </c:strCache>
            </c:strRef>
          </c:cat>
          <c:val>
            <c:numRef>
              <c:f>Gráficos!$G$55:$G$61</c:f>
              <c:numCache>
                <c:formatCode>General</c:formatCode>
                <c:ptCount val="7"/>
                <c:pt idx="0">
                  <c:v>170.80000000000007</c:v>
                </c:pt>
                <c:pt idx="1">
                  <c:v>115.22999999999996</c:v>
                </c:pt>
                <c:pt idx="2">
                  <c:v>140.73999999999995</c:v>
                </c:pt>
                <c:pt idx="3">
                  <c:v>15.370000000000001</c:v>
                </c:pt>
                <c:pt idx="4">
                  <c:v>147.35999999999999</c:v>
                </c:pt>
                <c:pt idx="5">
                  <c:v>53.179999999999993</c:v>
                </c:pt>
                <c:pt idx="6">
                  <c:v>642.67999999999995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E79-40D6-9450-36B15ACDF085}"/>
            </c:ext>
          </c:extLst>
        </c:ser>
        <c:ser>
          <c:idx val="1"/>
          <c:order val="1"/>
          <c:tx>
            <c:strRef>
              <c:f>Gráficos!$H$54</c:f>
              <c:strCache>
                <c:ptCount val="1"/>
                <c:pt idx="0">
                  <c:v>ANO 2</c:v>
                </c:pt>
              </c:strCache>
            </c:strRef>
          </c:tx>
          <c:spPr>
            <a:solidFill>
              <a:schemeClr val="accent1">
                <a:tint val="77000"/>
              </a:schemeClr>
            </a:solidFill>
            <a:ln>
              <a:noFill/>
            </a:ln>
            <a:effectLst/>
          </c:spPr>
          <c:invertIfNegative val="0"/>
          <c:cat>
            <c:strRef>
              <c:f>Gráficos!$F$55:$F$61</c:f>
              <c:strCache>
                <c:ptCount val="7"/>
                <c:pt idx="0">
                  <c:v>OUT</c:v>
                </c:pt>
                <c:pt idx="1">
                  <c:v>NOV</c:v>
                </c:pt>
                <c:pt idx="2">
                  <c:v>DEZ</c:v>
                </c:pt>
                <c:pt idx="3">
                  <c:v>JAN</c:v>
                </c:pt>
                <c:pt idx="4">
                  <c:v>FEV</c:v>
                </c:pt>
                <c:pt idx="5">
                  <c:v>MAR</c:v>
                </c:pt>
                <c:pt idx="6">
                  <c:v>TOTAL</c:v>
                </c:pt>
              </c:strCache>
            </c:strRef>
          </c:cat>
          <c:val>
            <c:numRef>
              <c:f>Gráficos!$H$55:$H$61</c:f>
              <c:numCache>
                <c:formatCode>General</c:formatCode>
                <c:ptCount val="7"/>
                <c:pt idx="0">
                  <c:v>19.599999999999998</c:v>
                </c:pt>
                <c:pt idx="1">
                  <c:v>19.599999999999998</c:v>
                </c:pt>
                <c:pt idx="2">
                  <c:v>77.09</c:v>
                </c:pt>
                <c:pt idx="3">
                  <c:v>245.03000000000003</c:v>
                </c:pt>
                <c:pt idx="4">
                  <c:v>227.57999999999998</c:v>
                </c:pt>
                <c:pt idx="5">
                  <c:v>174.42000000000002</c:v>
                </c:pt>
                <c:pt idx="6">
                  <c:v>763.32000000000016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E79-40D6-9450-36B15ACDF08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48713424"/>
        <c:axId val="448716304"/>
      </c:barChart>
      <c:catAx>
        <c:axId val="4487134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448716304"/>
        <c:crosses val="autoZero"/>
        <c:auto val="1"/>
        <c:lblAlgn val="ctr"/>
        <c:lblOffset val="100"/>
        <c:noMultiLvlLbl val="0"/>
      </c:catAx>
      <c:valAx>
        <c:axId val="4487163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4487134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pt-BR"/>
    </a:p>
  </c:txPr>
  <c:externalData r:id="rId3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en-US" sz="800"/>
              <a:t>BACIA DO RIO SANTA JOANA - ES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t-BR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Gráficos!$G$67</c:f>
              <c:strCache>
                <c:ptCount val="1"/>
                <c:pt idx="0">
                  <c:v>ANO 1</c:v>
                </c:pt>
              </c:strCache>
            </c:strRef>
          </c:tx>
          <c:spPr>
            <a:solidFill>
              <a:schemeClr val="accent1">
                <a:shade val="76000"/>
              </a:schemeClr>
            </a:solidFill>
            <a:ln>
              <a:noFill/>
            </a:ln>
            <a:effectLst/>
          </c:spPr>
          <c:invertIfNegative val="0"/>
          <c:cat>
            <c:strRef>
              <c:f>Gráficos!$F$68:$F$74</c:f>
              <c:strCache>
                <c:ptCount val="7"/>
                <c:pt idx="0">
                  <c:v>OUT</c:v>
                </c:pt>
                <c:pt idx="1">
                  <c:v>NOV</c:v>
                </c:pt>
                <c:pt idx="2">
                  <c:v>DEZ</c:v>
                </c:pt>
                <c:pt idx="3">
                  <c:v>JAN</c:v>
                </c:pt>
                <c:pt idx="4">
                  <c:v>FEV</c:v>
                </c:pt>
                <c:pt idx="5">
                  <c:v>MAR</c:v>
                </c:pt>
                <c:pt idx="6">
                  <c:v>TOTAL</c:v>
                </c:pt>
              </c:strCache>
            </c:strRef>
          </c:cat>
          <c:val>
            <c:numRef>
              <c:f>Gráficos!$G$68:$G$74</c:f>
              <c:numCache>
                <c:formatCode>General</c:formatCode>
                <c:ptCount val="7"/>
                <c:pt idx="0">
                  <c:v>57.920000000000009</c:v>
                </c:pt>
                <c:pt idx="1">
                  <c:v>87.879999999999981</c:v>
                </c:pt>
                <c:pt idx="2">
                  <c:v>134.87</c:v>
                </c:pt>
                <c:pt idx="3">
                  <c:v>2.19</c:v>
                </c:pt>
                <c:pt idx="4">
                  <c:v>56.680000000000014</c:v>
                </c:pt>
                <c:pt idx="5">
                  <c:v>63.980000000000004</c:v>
                </c:pt>
                <c:pt idx="6">
                  <c:v>403.52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30E-4057-8AF7-C3D230312DEA}"/>
            </c:ext>
          </c:extLst>
        </c:ser>
        <c:ser>
          <c:idx val="1"/>
          <c:order val="1"/>
          <c:tx>
            <c:strRef>
              <c:f>Gráficos!$H$67</c:f>
              <c:strCache>
                <c:ptCount val="1"/>
                <c:pt idx="0">
                  <c:v>ANO 2</c:v>
                </c:pt>
              </c:strCache>
            </c:strRef>
          </c:tx>
          <c:spPr>
            <a:solidFill>
              <a:schemeClr val="accent1">
                <a:tint val="77000"/>
              </a:schemeClr>
            </a:solidFill>
            <a:ln>
              <a:noFill/>
            </a:ln>
            <a:effectLst/>
          </c:spPr>
          <c:invertIfNegative val="0"/>
          <c:cat>
            <c:strRef>
              <c:f>Gráficos!$F$68:$F$74</c:f>
              <c:strCache>
                <c:ptCount val="7"/>
                <c:pt idx="0">
                  <c:v>OUT</c:v>
                </c:pt>
                <c:pt idx="1">
                  <c:v>NOV</c:v>
                </c:pt>
                <c:pt idx="2">
                  <c:v>DEZ</c:v>
                </c:pt>
                <c:pt idx="3">
                  <c:v>JAN</c:v>
                </c:pt>
                <c:pt idx="4">
                  <c:v>FEV</c:v>
                </c:pt>
                <c:pt idx="5">
                  <c:v>MAR</c:v>
                </c:pt>
                <c:pt idx="6">
                  <c:v>TOTAL</c:v>
                </c:pt>
              </c:strCache>
            </c:strRef>
          </c:cat>
          <c:val>
            <c:numRef>
              <c:f>Gráficos!$H$68:$H$74</c:f>
              <c:numCache>
                <c:formatCode>General</c:formatCode>
                <c:ptCount val="7"/>
                <c:pt idx="0">
                  <c:v>26.871000000000002</c:v>
                </c:pt>
                <c:pt idx="1">
                  <c:v>125.99000000000002</c:v>
                </c:pt>
                <c:pt idx="2">
                  <c:v>94.630000000000024</c:v>
                </c:pt>
                <c:pt idx="3">
                  <c:v>177.85999999999999</c:v>
                </c:pt>
                <c:pt idx="4">
                  <c:v>98</c:v>
                </c:pt>
                <c:pt idx="5">
                  <c:v>97.44</c:v>
                </c:pt>
                <c:pt idx="6">
                  <c:v>620.79099999999994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30E-4057-8AF7-C3D230312DE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48713424"/>
        <c:axId val="448716304"/>
      </c:barChart>
      <c:catAx>
        <c:axId val="4487134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448716304"/>
        <c:crosses val="autoZero"/>
        <c:auto val="1"/>
        <c:lblAlgn val="ctr"/>
        <c:lblOffset val="100"/>
        <c:noMultiLvlLbl val="0"/>
      </c:catAx>
      <c:valAx>
        <c:axId val="4487163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4487134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pt-BR"/>
    </a:p>
  </c:txPr>
  <c:externalData r:id="rId3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en-US" sz="800"/>
              <a:t>BACIA DO RIO SACRAMENTO - MG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t-BR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Gráficos!$C$80</c:f>
              <c:strCache>
                <c:ptCount val="1"/>
                <c:pt idx="0">
                  <c:v>ANO 1</c:v>
                </c:pt>
              </c:strCache>
            </c:strRef>
          </c:tx>
          <c:spPr>
            <a:solidFill>
              <a:schemeClr val="accent1">
                <a:shade val="76000"/>
              </a:schemeClr>
            </a:solidFill>
            <a:ln>
              <a:noFill/>
            </a:ln>
            <a:effectLst/>
          </c:spPr>
          <c:invertIfNegative val="0"/>
          <c:cat>
            <c:strRef>
              <c:f>Gráficos!$B$81:$B$87</c:f>
              <c:strCache>
                <c:ptCount val="7"/>
                <c:pt idx="0">
                  <c:v>OUT</c:v>
                </c:pt>
                <c:pt idx="1">
                  <c:v>NOV</c:v>
                </c:pt>
                <c:pt idx="2">
                  <c:v>DEZ</c:v>
                </c:pt>
                <c:pt idx="3">
                  <c:v>JAN</c:v>
                </c:pt>
                <c:pt idx="4">
                  <c:v>FEV</c:v>
                </c:pt>
                <c:pt idx="5">
                  <c:v>MAR</c:v>
                </c:pt>
                <c:pt idx="6">
                  <c:v>TOTAL</c:v>
                </c:pt>
              </c:strCache>
            </c:strRef>
          </c:cat>
          <c:val>
            <c:numRef>
              <c:f>Gráficos!$C$81:$C$87</c:f>
              <c:numCache>
                <c:formatCode>General</c:formatCode>
                <c:ptCount val="7"/>
                <c:pt idx="0">
                  <c:v>86.899999999999991</c:v>
                </c:pt>
                <c:pt idx="1">
                  <c:v>76.7</c:v>
                </c:pt>
                <c:pt idx="2">
                  <c:v>221.6</c:v>
                </c:pt>
                <c:pt idx="3">
                  <c:v>78.5</c:v>
                </c:pt>
                <c:pt idx="4">
                  <c:v>150.30000000000001</c:v>
                </c:pt>
                <c:pt idx="5">
                  <c:v>23.6</c:v>
                </c:pt>
                <c:pt idx="6">
                  <c:v>637.6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EE4-46CA-B057-C7EF9F37F7DC}"/>
            </c:ext>
          </c:extLst>
        </c:ser>
        <c:ser>
          <c:idx val="1"/>
          <c:order val="1"/>
          <c:tx>
            <c:strRef>
              <c:f>Gráficos!$D$80</c:f>
              <c:strCache>
                <c:ptCount val="1"/>
                <c:pt idx="0">
                  <c:v>ANO 2</c:v>
                </c:pt>
              </c:strCache>
            </c:strRef>
          </c:tx>
          <c:spPr>
            <a:solidFill>
              <a:schemeClr val="accent1">
                <a:tint val="77000"/>
              </a:schemeClr>
            </a:solidFill>
            <a:ln>
              <a:noFill/>
            </a:ln>
            <a:effectLst/>
          </c:spPr>
          <c:invertIfNegative val="0"/>
          <c:cat>
            <c:strRef>
              <c:f>Gráficos!$B$81:$B$87</c:f>
              <c:strCache>
                <c:ptCount val="7"/>
                <c:pt idx="0">
                  <c:v>OUT</c:v>
                </c:pt>
                <c:pt idx="1">
                  <c:v>NOV</c:v>
                </c:pt>
                <c:pt idx="2">
                  <c:v>DEZ</c:v>
                </c:pt>
                <c:pt idx="3">
                  <c:v>JAN</c:v>
                </c:pt>
                <c:pt idx="4">
                  <c:v>FEV</c:v>
                </c:pt>
                <c:pt idx="5">
                  <c:v>MAR</c:v>
                </c:pt>
                <c:pt idx="6">
                  <c:v>TOTAL</c:v>
                </c:pt>
              </c:strCache>
            </c:strRef>
          </c:cat>
          <c:val>
            <c:numRef>
              <c:f>Gráficos!$D$81:$D$87</c:f>
              <c:numCache>
                <c:formatCode>General</c:formatCode>
                <c:ptCount val="7"/>
                <c:pt idx="0">
                  <c:v>47.6</c:v>
                </c:pt>
                <c:pt idx="1">
                  <c:v>23.34</c:v>
                </c:pt>
                <c:pt idx="2">
                  <c:v>19.599999999999994</c:v>
                </c:pt>
                <c:pt idx="3">
                  <c:v>190.8</c:v>
                </c:pt>
                <c:pt idx="4">
                  <c:v>358.2</c:v>
                </c:pt>
                <c:pt idx="5">
                  <c:v>155.19999999999999</c:v>
                </c:pt>
                <c:pt idx="6">
                  <c:v>794.74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EE4-46CA-B057-C7EF9F37F7D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48703824"/>
        <c:axId val="448707024"/>
      </c:barChart>
      <c:catAx>
        <c:axId val="4487038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448707024"/>
        <c:crosses val="autoZero"/>
        <c:auto val="1"/>
        <c:lblAlgn val="ctr"/>
        <c:lblOffset val="100"/>
        <c:noMultiLvlLbl val="0"/>
      </c:catAx>
      <c:valAx>
        <c:axId val="448707024"/>
        <c:scaling>
          <c:orientation val="minMax"/>
          <c:max val="8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4487038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pt-BR"/>
    </a:p>
  </c:txPr>
  <c:externalData r:id="rId3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en-US" sz="800"/>
              <a:t>BACIA DO RIO CASCA - MG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t-BR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Gráficos!$C$93</c:f>
              <c:strCache>
                <c:ptCount val="1"/>
                <c:pt idx="0">
                  <c:v>ANO 1</c:v>
                </c:pt>
              </c:strCache>
            </c:strRef>
          </c:tx>
          <c:spPr>
            <a:solidFill>
              <a:schemeClr val="accent1">
                <a:shade val="76000"/>
              </a:schemeClr>
            </a:solidFill>
            <a:ln>
              <a:noFill/>
            </a:ln>
            <a:effectLst/>
          </c:spPr>
          <c:invertIfNegative val="0"/>
          <c:cat>
            <c:strRef>
              <c:f>Gráficos!$B$94:$B$100</c:f>
              <c:strCache>
                <c:ptCount val="7"/>
                <c:pt idx="0">
                  <c:v>OUT</c:v>
                </c:pt>
                <c:pt idx="1">
                  <c:v>NOV</c:v>
                </c:pt>
                <c:pt idx="2">
                  <c:v>DEZ</c:v>
                </c:pt>
                <c:pt idx="3">
                  <c:v>JAN</c:v>
                </c:pt>
                <c:pt idx="4">
                  <c:v>FEV</c:v>
                </c:pt>
                <c:pt idx="5">
                  <c:v>MAR</c:v>
                </c:pt>
                <c:pt idx="6">
                  <c:v>TOTAL</c:v>
                </c:pt>
              </c:strCache>
            </c:strRef>
          </c:cat>
          <c:val>
            <c:numRef>
              <c:f>Gráficos!$C$94:$C$100</c:f>
              <c:numCache>
                <c:formatCode>General</c:formatCode>
                <c:ptCount val="7"/>
                <c:pt idx="0">
                  <c:v>151.00000000000003</c:v>
                </c:pt>
                <c:pt idx="1">
                  <c:v>136.99999999999997</c:v>
                </c:pt>
                <c:pt idx="2">
                  <c:v>196.19999999999996</c:v>
                </c:pt>
                <c:pt idx="3">
                  <c:v>7.8000000000000007</c:v>
                </c:pt>
                <c:pt idx="4">
                  <c:v>179.59999999999997</c:v>
                </c:pt>
                <c:pt idx="5">
                  <c:v>112.39999999999999</c:v>
                </c:pt>
                <c:pt idx="6">
                  <c:v>783.99999999999989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B4E-4C1A-B6F5-E6FEE95817D1}"/>
            </c:ext>
          </c:extLst>
        </c:ser>
        <c:ser>
          <c:idx val="1"/>
          <c:order val="1"/>
          <c:tx>
            <c:strRef>
              <c:f>Gráficos!$D$93</c:f>
              <c:strCache>
                <c:ptCount val="1"/>
                <c:pt idx="0">
                  <c:v>ANO 2</c:v>
                </c:pt>
              </c:strCache>
            </c:strRef>
          </c:tx>
          <c:spPr>
            <a:solidFill>
              <a:schemeClr val="accent1">
                <a:tint val="77000"/>
              </a:schemeClr>
            </a:solidFill>
            <a:ln>
              <a:noFill/>
            </a:ln>
            <a:effectLst/>
          </c:spPr>
          <c:invertIfNegative val="0"/>
          <c:cat>
            <c:strRef>
              <c:f>Gráficos!$B$94:$B$100</c:f>
              <c:strCache>
                <c:ptCount val="7"/>
                <c:pt idx="0">
                  <c:v>OUT</c:v>
                </c:pt>
                <c:pt idx="1">
                  <c:v>NOV</c:v>
                </c:pt>
                <c:pt idx="2">
                  <c:v>DEZ</c:v>
                </c:pt>
                <c:pt idx="3">
                  <c:v>JAN</c:v>
                </c:pt>
                <c:pt idx="4">
                  <c:v>FEV</c:v>
                </c:pt>
                <c:pt idx="5">
                  <c:v>MAR</c:v>
                </c:pt>
                <c:pt idx="6">
                  <c:v>TOTAL</c:v>
                </c:pt>
              </c:strCache>
            </c:strRef>
          </c:cat>
          <c:val>
            <c:numRef>
              <c:f>Gráficos!$D$94:$D$100</c:f>
              <c:numCache>
                <c:formatCode>General</c:formatCode>
                <c:ptCount val="7"/>
                <c:pt idx="0">
                  <c:v>91.799999999999983</c:v>
                </c:pt>
                <c:pt idx="1">
                  <c:v>172.4</c:v>
                </c:pt>
                <c:pt idx="2">
                  <c:v>73.600000000000009</c:v>
                </c:pt>
                <c:pt idx="3">
                  <c:v>352.00000000000017</c:v>
                </c:pt>
                <c:pt idx="4">
                  <c:v>137.4</c:v>
                </c:pt>
                <c:pt idx="5">
                  <c:v>140.19999999999999</c:v>
                </c:pt>
                <c:pt idx="6">
                  <c:v>967.40000000000009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B4E-4C1A-B6F5-E6FEE95817D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48703824"/>
        <c:axId val="448707024"/>
      </c:barChart>
      <c:catAx>
        <c:axId val="4487038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448707024"/>
        <c:crosses val="autoZero"/>
        <c:auto val="1"/>
        <c:lblAlgn val="ctr"/>
        <c:lblOffset val="100"/>
        <c:noMultiLvlLbl val="0"/>
      </c:catAx>
      <c:valAx>
        <c:axId val="4487070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448703824"/>
        <c:crosses val="autoZero"/>
        <c:crossBetween val="between"/>
        <c:majorUnit val="400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pt-BR"/>
    </a:p>
  </c:txPr>
  <c:externalData r:id="rId3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en-US" sz="800"/>
              <a:t>BACIA DO RIO PIRANGA - MG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t-BR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Gráficos!$C$106</c:f>
              <c:strCache>
                <c:ptCount val="1"/>
                <c:pt idx="0">
                  <c:v>ANO 1</c:v>
                </c:pt>
              </c:strCache>
            </c:strRef>
          </c:tx>
          <c:spPr>
            <a:solidFill>
              <a:schemeClr val="accent1">
                <a:shade val="76000"/>
              </a:schemeClr>
            </a:solidFill>
            <a:ln>
              <a:noFill/>
            </a:ln>
            <a:effectLst/>
          </c:spPr>
          <c:invertIfNegative val="0"/>
          <c:cat>
            <c:strRef>
              <c:f>Gráficos!$B$107:$B$113</c:f>
              <c:strCache>
                <c:ptCount val="7"/>
                <c:pt idx="0">
                  <c:v>OUT</c:v>
                </c:pt>
                <c:pt idx="1">
                  <c:v>NOV</c:v>
                </c:pt>
                <c:pt idx="2">
                  <c:v>DEZ</c:v>
                </c:pt>
                <c:pt idx="3">
                  <c:v>JAN</c:v>
                </c:pt>
                <c:pt idx="4">
                  <c:v>FEV</c:v>
                </c:pt>
                <c:pt idx="5">
                  <c:v>MAR</c:v>
                </c:pt>
                <c:pt idx="6">
                  <c:v>TOTAL</c:v>
                </c:pt>
              </c:strCache>
            </c:strRef>
          </c:cat>
          <c:val>
            <c:numRef>
              <c:f>Gráficos!$C$107:$C$113</c:f>
              <c:numCache>
                <c:formatCode>General</c:formatCode>
                <c:ptCount val="7"/>
                <c:pt idx="0">
                  <c:v>137.4</c:v>
                </c:pt>
                <c:pt idx="1">
                  <c:v>289.2</c:v>
                </c:pt>
                <c:pt idx="2">
                  <c:v>433.8</c:v>
                </c:pt>
                <c:pt idx="3">
                  <c:v>50.8</c:v>
                </c:pt>
                <c:pt idx="4">
                  <c:v>218.79999999999995</c:v>
                </c:pt>
                <c:pt idx="5">
                  <c:v>122.99999999999999</c:v>
                </c:pt>
                <c:pt idx="6">
                  <c:v>1253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6D0-4736-B375-805F6E12E612}"/>
            </c:ext>
          </c:extLst>
        </c:ser>
        <c:ser>
          <c:idx val="1"/>
          <c:order val="1"/>
          <c:tx>
            <c:strRef>
              <c:f>Gráficos!$D$106</c:f>
              <c:strCache>
                <c:ptCount val="1"/>
                <c:pt idx="0">
                  <c:v>ANO 2</c:v>
                </c:pt>
              </c:strCache>
            </c:strRef>
          </c:tx>
          <c:spPr>
            <a:solidFill>
              <a:schemeClr val="accent1">
                <a:tint val="77000"/>
              </a:schemeClr>
            </a:solidFill>
            <a:ln>
              <a:noFill/>
            </a:ln>
            <a:effectLst/>
          </c:spPr>
          <c:invertIfNegative val="0"/>
          <c:cat>
            <c:strRef>
              <c:f>Gráficos!$B$107:$B$113</c:f>
              <c:strCache>
                <c:ptCount val="7"/>
                <c:pt idx="0">
                  <c:v>OUT</c:v>
                </c:pt>
                <c:pt idx="1">
                  <c:v>NOV</c:v>
                </c:pt>
                <c:pt idx="2">
                  <c:v>DEZ</c:v>
                </c:pt>
                <c:pt idx="3">
                  <c:v>JAN</c:v>
                </c:pt>
                <c:pt idx="4">
                  <c:v>FEV</c:v>
                </c:pt>
                <c:pt idx="5">
                  <c:v>MAR</c:v>
                </c:pt>
                <c:pt idx="6">
                  <c:v>TOTAL</c:v>
                </c:pt>
              </c:strCache>
            </c:strRef>
          </c:cat>
          <c:val>
            <c:numRef>
              <c:f>Gráficos!$D$107:$D$113</c:f>
              <c:numCache>
                <c:formatCode>General</c:formatCode>
                <c:ptCount val="7"/>
                <c:pt idx="0">
                  <c:v>84.4</c:v>
                </c:pt>
                <c:pt idx="1">
                  <c:v>189.79999999999998</c:v>
                </c:pt>
                <c:pt idx="2">
                  <c:v>74.2</c:v>
                </c:pt>
                <c:pt idx="3">
                  <c:v>264.80000000000013</c:v>
                </c:pt>
                <c:pt idx="4">
                  <c:v>145.99999999999997</c:v>
                </c:pt>
                <c:pt idx="5">
                  <c:v>213.2</c:v>
                </c:pt>
                <c:pt idx="6">
                  <c:v>972.40000000000009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6D0-4736-B375-805F6E12E61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48703824"/>
        <c:axId val="448707024"/>
      </c:barChart>
      <c:catAx>
        <c:axId val="4487038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448707024"/>
        <c:crosses val="autoZero"/>
        <c:auto val="1"/>
        <c:lblAlgn val="ctr"/>
        <c:lblOffset val="100"/>
        <c:noMultiLvlLbl val="0"/>
      </c:catAx>
      <c:valAx>
        <c:axId val="4487070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4487038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pt-BR"/>
    </a:p>
  </c:txPr>
  <c:externalData r:id="rId3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en-US" sz="800"/>
              <a:t>BACIA DO RIO MATIPÓ - MG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t-BR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Gráficos!$G$80</c:f>
              <c:strCache>
                <c:ptCount val="1"/>
                <c:pt idx="0">
                  <c:v>ANO 1</c:v>
                </c:pt>
              </c:strCache>
            </c:strRef>
          </c:tx>
          <c:spPr>
            <a:solidFill>
              <a:schemeClr val="accent1">
                <a:shade val="76000"/>
              </a:schemeClr>
            </a:solidFill>
            <a:ln>
              <a:noFill/>
            </a:ln>
            <a:effectLst/>
          </c:spPr>
          <c:invertIfNegative val="0"/>
          <c:cat>
            <c:strRef>
              <c:f>Gráficos!$F$81:$F$87</c:f>
              <c:strCache>
                <c:ptCount val="7"/>
                <c:pt idx="0">
                  <c:v>OUT</c:v>
                </c:pt>
                <c:pt idx="1">
                  <c:v>NOV</c:v>
                </c:pt>
                <c:pt idx="2">
                  <c:v>DEZ</c:v>
                </c:pt>
                <c:pt idx="3">
                  <c:v>JAN</c:v>
                </c:pt>
                <c:pt idx="4">
                  <c:v>FEV</c:v>
                </c:pt>
                <c:pt idx="5">
                  <c:v>MAR</c:v>
                </c:pt>
                <c:pt idx="6">
                  <c:v>TOTAL</c:v>
                </c:pt>
              </c:strCache>
            </c:strRef>
          </c:cat>
          <c:val>
            <c:numRef>
              <c:f>Gráficos!$G$81:$G$87</c:f>
              <c:numCache>
                <c:formatCode>General</c:formatCode>
                <c:ptCount val="7"/>
                <c:pt idx="0">
                  <c:v>7</c:v>
                </c:pt>
                <c:pt idx="1">
                  <c:v>53.400000000000006</c:v>
                </c:pt>
                <c:pt idx="2">
                  <c:v>76.600000000000009</c:v>
                </c:pt>
                <c:pt idx="3">
                  <c:v>98.399999999999991</c:v>
                </c:pt>
                <c:pt idx="4">
                  <c:v>100.00000000000001</c:v>
                </c:pt>
                <c:pt idx="5">
                  <c:v>87.8</c:v>
                </c:pt>
                <c:pt idx="6">
                  <c:v>423.2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BDB-4F90-B0D7-5E749CFDE7FD}"/>
            </c:ext>
          </c:extLst>
        </c:ser>
        <c:ser>
          <c:idx val="1"/>
          <c:order val="1"/>
          <c:tx>
            <c:strRef>
              <c:f>Gráficos!$H$80</c:f>
              <c:strCache>
                <c:ptCount val="1"/>
                <c:pt idx="0">
                  <c:v>ANO 2</c:v>
                </c:pt>
              </c:strCache>
            </c:strRef>
          </c:tx>
          <c:spPr>
            <a:solidFill>
              <a:schemeClr val="accent1">
                <a:tint val="77000"/>
              </a:schemeClr>
            </a:solidFill>
            <a:ln>
              <a:noFill/>
            </a:ln>
            <a:effectLst/>
          </c:spPr>
          <c:invertIfNegative val="0"/>
          <c:cat>
            <c:strRef>
              <c:f>Gráficos!$F$81:$F$87</c:f>
              <c:strCache>
                <c:ptCount val="7"/>
                <c:pt idx="0">
                  <c:v>OUT</c:v>
                </c:pt>
                <c:pt idx="1">
                  <c:v>NOV</c:v>
                </c:pt>
                <c:pt idx="2">
                  <c:v>DEZ</c:v>
                </c:pt>
                <c:pt idx="3">
                  <c:v>JAN</c:v>
                </c:pt>
                <c:pt idx="4">
                  <c:v>FEV</c:v>
                </c:pt>
                <c:pt idx="5">
                  <c:v>MAR</c:v>
                </c:pt>
                <c:pt idx="6">
                  <c:v>TOTAL</c:v>
                </c:pt>
              </c:strCache>
            </c:strRef>
          </c:cat>
          <c:val>
            <c:numRef>
              <c:f>Gráficos!$H$81:$H$87</c:f>
              <c:numCache>
                <c:formatCode>General</c:formatCode>
                <c:ptCount val="7"/>
                <c:pt idx="0">
                  <c:v>19.600000000000001</c:v>
                </c:pt>
                <c:pt idx="1">
                  <c:v>162.79999999999998</c:v>
                </c:pt>
                <c:pt idx="2">
                  <c:v>68.40000000000002</c:v>
                </c:pt>
                <c:pt idx="3">
                  <c:v>394.00000000000006</c:v>
                </c:pt>
                <c:pt idx="4">
                  <c:v>303.00000000000006</c:v>
                </c:pt>
                <c:pt idx="5">
                  <c:v>109.60000000000001</c:v>
                </c:pt>
                <c:pt idx="6">
                  <c:v>1057.4000000000001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BDB-4F90-B0D7-5E749CFDE7F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48713424"/>
        <c:axId val="448716304"/>
      </c:barChart>
      <c:catAx>
        <c:axId val="4487134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448716304"/>
        <c:crosses val="autoZero"/>
        <c:auto val="1"/>
        <c:lblAlgn val="ctr"/>
        <c:lblOffset val="100"/>
        <c:noMultiLvlLbl val="0"/>
      </c:catAx>
      <c:valAx>
        <c:axId val="4487163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448713424"/>
        <c:crosses val="autoZero"/>
        <c:crossBetween val="between"/>
        <c:majorUnit val="400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pt-BR"/>
    </a:p>
  </c:txPr>
  <c:externalData r:id="rId3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en-US" sz="800"/>
              <a:t>BACIA DO RIO DO CARMO</a:t>
            </a:r>
            <a:r>
              <a:rPr lang="en-US" sz="800" baseline="0"/>
              <a:t> - MG</a:t>
            </a:r>
            <a:endParaRPr lang="en-US" sz="8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t-BR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Gráficos!$G$93</c:f>
              <c:strCache>
                <c:ptCount val="1"/>
                <c:pt idx="0">
                  <c:v>ANO 1</c:v>
                </c:pt>
              </c:strCache>
            </c:strRef>
          </c:tx>
          <c:spPr>
            <a:solidFill>
              <a:schemeClr val="accent1">
                <a:shade val="76000"/>
              </a:schemeClr>
            </a:solidFill>
            <a:ln>
              <a:noFill/>
            </a:ln>
            <a:effectLst/>
          </c:spPr>
          <c:invertIfNegative val="0"/>
          <c:cat>
            <c:strRef>
              <c:f>Gráficos!$F$94:$F$100</c:f>
              <c:strCache>
                <c:ptCount val="7"/>
                <c:pt idx="0">
                  <c:v>OUT</c:v>
                </c:pt>
                <c:pt idx="1">
                  <c:v>NOV</c:v>
                </c:pt>
                <c:pt idx="2">
                  <c:v>DEZ</c:v>
                </c:pt>
                <c:pt idx="3">
                  <c:v>JAN</c:v>
                </c:pt>
                <c:pt idx="4">
                  <c:v>FEV</c:v>
                </c:pt>
                <c:pt idx="5">
                  <c:v>MAR</c:v>
                </c:pt>
                <c:pt idx="6">
                  <c:v>TOTAL</c:v>
                </c:pt>
              </c:strCache>
            </c:strRef>
          </c:cat>
          <c:val>
            <c:numRef>
              <c:f>Gráficos!$G$94:$G$100</c:f>
              <c:numCache>
                <c:formatCode>General</c:formatCode>
                <c:ptCount val="7"/>
                <c:pt idx="0">
                  <c:v>72.3</c:v>
                </c:pt>
                <c:pt idx="1">
                  <c:v>129.19999999999999</c:v>
                </c:pt>
                <c:pt idx="2">
                  <c:v>204.10000000000002</c:v>
                </c:pt>
                <c:pt idx="3">
                  <c:v>336.2</c:v>
                </c:pt>
                <c:pt idx="4">
                  <c:v>22.8</c:v>
                </c:pt>
                <c:pt idx="5">
                  <c:v>183.3</c:v>
                </c:pt>
                <c:pt idx="6">
                  <c:v>947.89999999999986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DF9-4C46-AB62-50C3C4C7BBD2}"/>
            </c:ext>
          </c:extLst>
        </c:ser>
        <c:ser>
          <c:idx val="1"/>
          <c:order val="1"/>
          <c:tx>
            <c:strRef>
              <c:f>Gráficos!$H$93</c:f>
              <c:strCache>
                <c:ptCount val="1"/>
                <c:pt idx="0">
                  <c:v>ANO 2</c:v>
                </c:pt>
              </c:strCache>
            </c:strRef>
          </c:tx>
          <c:spPr>
            <a:solidFill>
              <a:schemeClr val="accent1">
                <a:tint val="77000"/>
              </a:schemeClr>
            </a:solidFill>
            <a:ln>
              <a:noFill/>
            </a:ln>
            <a:effectLst/>
          </c:spPr>
          <c:invertIfNegative val="0"/>
          <c:cat>
            <c:strRef>
              <c:f>Gráficos!$F$94:$F$100</c:f>
              <c:strCache>
                <c:ptCount val="7"/>
                <c:pt idx="0">
                  <c:v>OUT</c:v>
                </c:pt>
                <c:pt idx="1">
                  <c:v>NOV</c:v>
                </c:pt>
                <c:pt idx="2">
                  <c:v>DEZ</c:v>
                </c:pt>
                <c:pt idx="3">
                  <c:v>JAN</c:v>
                </c:pt>
                <c:pt idx="4">
                  <c:v>FEV</c:v>
                </c:pt>
                <c:pt idx="5">
                  <c:v>MAR</c:v>
                </c:pt>
                <c:pt idx="6">
                  <c:v>TOTAL</c:v>
                </c:pt>
              </c:strCache>
            </c:strRef>
          </c:cat>
          <c:val>
            <c:numRef>
              <c:f>Gráficos!$H$94:$H$100</c:f>
              <c:numCache>
                <c:formatCode>General</c:formatCode>
                <c:ptCount val="7"/>
                <c:pt idx="0">
                  <c:v>42.4</c:v>
                </c:pt>
                <c:pt idx="1">
                  <c:v>128.70000000000002</c:v>
                </c:pt>
                <c:pt idx="2">
                  <c:v>106.10000000000001</c:v>
                </c:pt>
                <c:pt idx="3">
                  <c:v>366.2</c:v>
                </c:pt>
                <c:pt idx="4">
                  <c:v>313.09999999999997</c:v>
                </c:pt>
                <c:pt idx="5">
                  <c:v>219.39999999999998</c:v>
                </c:pt>
                <c:pt idx="6">
                  <c:v>1175.9000000000001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DF9-4C46-AB62-50C3C4C7BBD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48713424"/>
        <c:axId val="448716304"/>
      </c:barChart>
      <c:catAx>
        <c:axId val="4487134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448716304"/>
        <c:crosses val="autoZero"/>
        <c:auto val="1"/>
        <c:lblAlgn val="ctr"/>
        <c:lblOffset val="100"/>
        <c:noMultiLvlLbl val="0"/>
      </c:catAx>
      <c:valAx>
        <c:axId val="448716304"/>
        <c:scaling>
          <c:orientation val="minMax"/>
          <c:max val="12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448713424"/>
        <c:crosses val="autoZero"/>
        <c:crossBetween val="between"/>
        <c:majorUnit val="400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pt-BR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en-US" sz="800"/>
              <a:t>BACIA DO RIO CORRENTE - MG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t-BR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Gráficos!$C$15</c:f>
              <c:strCache>
                <c:ptCount val="1"/>
                <c:pt idx="0">
                  <c:v>ANO 1</c:v>
                </c:pt>
              </c:strCache>
            </c:strRef>
          </c:tx>
          <c:spPr>
            <a:solidFill>
              <a:schemeClr val="accent1">
                <a:shade val="76000"/>
              </a:schemeClr>
            </a:solidFill>
            <a:ln>
              <a:noFill/>
            </a:ln>
            <a:effectLst/>
          </c:spPr>
          <c:invertIfNegative val="0"/>
          <c:cat>
            <c:strRef>
              <c:f>Gráficos!$B$16:$B$22</c:f>
              <c:strCache>
                <c:ptCount val="7"/>
                <c:pt idx="0">
                  <c:v>OUT</c:v>
                </c:pt>
                <c:pt idx="1">
                  <c:v>NOV</c:v>
                </c:pt>
                <c:pt idx="2">
                  <c:v>DEZ</c:v>
                </c:pt>
                <c:pt idx="3">
                  <c:v>JAN</c:v>
                </c:pt>
                <c:pt idx="4">
                  <c:v>FEV</c:v>
                </c:pt>
                <c:pt idx="5">
                  <c:v>MAR</c:v>
                </c:pt>
                <c:pt idx="6">
                  <c:v>TOTAL</c:v>
                </c:pt>
              </c:strCache>
            </c:strRef>
          </c:cat>
          <c:val>
            <c:numRef>
              <c:f>Gráficos!$C$16:$C$22</c:f>
              <c:numCache>
                <c:formatCode>General</c:formatCode>
                <c:ptCount val="7"/>
                <c:pt idx="0">
                  <c:v>95.399999999999991</c:v>
                </c:pt>
                <c:pt idx="1">
                  <c:v>117.8</c:v>
                </c:pt>
                <c:pt idx="2">
                  <c:v>281.40000000000003</c:v>
                </c:pt>
                <c:pt idx="3">
                  <c:v>5</c:v>
                </c:pt>
                <c:pt idx="4">
                  <c:v>188.2</c:v>
                </c:pt>
                <c:pt idx="5">
                  <c:v>52.400000000000006</c:v>
                </c:pt>
                <c:pt idx="6">
                  <c:v>740.19999999999993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C67-4161-A329-78E1C576BBED}"/>
            </c:ext>
          </c:extLst>
        </c:ser>
        <c:ser>
          <c:idx val="1"/>
          <c:order val="1"/>
          <c:tx>
            <c:strRef>
              <c:f>Gráficos!$D$15</c:f>
              <c:strCache>
                <c:ptCount val="1"/>
                <c:pt idx="0">
                  <c:v>ANO 2</c:v>
                </c:pt>
              </c:strCache>
            </c:strRef>
          </c:tx>
          <c:spPr>
            <a:solidFill>
              <a:schemeClr val="accent1">
                <a:tint val="77000"/>
              </a:schemeClr>
            </a:solidFill>
            <a:ln>
              <a:noFill/>
            </a:ln>
            <a:effectLst/>
          </c:spPr>
          <c:invertIfNegative val="0"/>
          <c:cat>
            <c:strRef>
              <c:f>Gráficos!$B$16:$B$22</c:f>
              <c:strCache>
                <c:ptCount val="7"/>
                <c:pt idx="0">
                  <c:v>OUT</c:v>
                </c:pt>
                <c:pt idx="1">
                  <c:v>NOV</c:v>
                </c:pt>
                <c:pt idx="2">
                  <c:v>DEZ</c:v>
                </c:pt>
                <c:pt idx="3">
                  <c:v>JAN</c:v>
                </c:pt>
                <c:pt idx="4">
                  <c:v>FEV</c:v>
                </c:pt>
                <c:pt idx="5">
                  <c:v>MAR</c:v>
                </c:pt>
                <c:pt idx="6">
                  <c:v>TOTAL</c:v>
                </c:pt>
              </c:strCache>
            </c:strRef>
          </c:cat>
          <c:val>
            <c:numRef>
              <c:f>Gráficos!$D$16:$D$22</c:f>
              <c:numCache>
                <c:formatCode>General</c:formatCode>
                <c:ptCount val="7"/>
                <c:pt idx="0">
                  <c:v>44.20000000000001</c:v>
                </c:pt>
                <c:pt idx="1">
                  <c:v>201</c:v>
                </c:pt>
                <c:pt idx="2">
                  <c:v>135.20000000000002</c:v>
                </c:pt>
                <c:pt idx="3">
                  <c:v>261.20000000000005</c:v>
                </c:pt>
                <c:pt idx="4">
                  <c:v>138.6</c:v>
                </c:pt>
                <c:pt idx="5">
                  <c:v>248.19999999999993</c:v>
                </c:pt>
                <c:pt idx="6">
                  <c:v>1028.4000000000001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C67-4161-A329-78E1C576BB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51475728"/>
        <c:axId val="451473808"/>
      </c:barChart>
      <c:catAx>
        <c:axId val="451475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451473808"/>
        <c:crosses val="autoZero"/>
        <c:auto val="1"/>
        <c:lblAlgn val="ctr"/>
        <c:lblOffset val="100"/>
        <c:noMultiLvlLbl val="0"/>
      </c:catAx>
      <c:valAx>
        <c:axId val="451473808"/>
        <c:scaling>
          <c:orientation val="minMax"/>
          <c:max val="12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451475728"/>
        <c:crosses val="autoZero"/>
        <c:crossBetween val="between"/>
        <c:majorUnit val="400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pt-BR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en-US" sz="800"/>
              <a:t>BACIA DO RIO SUAÇUÍ PEQUENO - MG 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t-BR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Gráficos!$G$2</c:f>
              <c:strCache>
                <c:ptCount val="1"/>
                <c:pt idx="0">
                  <c:v>ANO 1</c:v>
                </c:pt>
              </c:strCache>
            </c:strRef>
          </c:tx>
          <c:spPr>
            <a:solidFill>
              <a:schemeClr val="accent1">
                <a:shade val="76000"/>
              </a:schemeClr>
            </a:solidFill>
            <a:ln>
              <a:noFill/>
            </a:ln>
            <a:effectLst/>
          </c:spPr>
          <c:invertIfNegative val="0"/>
          <c:cat>
            <c:strRef>
              <c:f>Gráficos!$F$3:$F$9</c:f>
              <c:strCache>
                <c:ptCount val="7"/>
                <c:pt idx="0">
                  <c:v>OUT</c:v>
                </c:pt>
                <c:pt idx="1">
                  <c:v>NOV</c:v>
                </c:pt>
                <c:pt idx="2">
                  <c:v>DEZ</c:v>
                </c:pt>
                <c:pt idx="3">
                  <c:v>JAN</c:v>
                </c:pt>
                <c:pt idx="4">
                  <c:v>FEV</c:v>
                </c:pt>
                <c:pt idx="5">
                  <c:v>MAR</c:v>
                </c:pt>
                <c:pt idx="6">
                  <c:v>TOTAL</c:v>
                </c:pt>
              </c:strCache>
            </c:strRef>
          </c:cat>
          <c:val>
            <c:numRef>
              <c:f>Gráficos!$G$3:$G$9</c:f>
              <c:numCache>
                <c:formatCode>General</c:formatCode>
                <c:ptCount val="7"/>
                <c:pt idx="0">
                  <c:v>189.59999999999997</c:v>
                </c:pt>
                <c:pt idx="1">
                  <c:v>130.59999999999988</c:v>
                </c:pt>
                <c:pt idx="2">
                  <c:v>286.39999999999998</c:v>
                </c:pt>
                <c:pt idx="3">
                  <c:v>2</c:v>
                </c:pt>
                <c:pt idx="4">
                  <c:v>158.19999999999999</c:v>
                </c:pt>
                <c:pt idx="5">
                  <c:v>48.2</c:v>
                </c:pt>
                <c:pt idx="6">
                  <c:v>814.99999999999977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ECA-4900-B85F-A0AF3F021288}"/>
            </c:ext>
          </c:extLst>
        </c:ser>
        <c:ser>
          <c:idx val="1"/>
          <c:order val="1"/>
          <c:tx>
            <c:strRef>
              <c:f>Gráficos!$H$2</c:f>
              <c:strCache>
                <c:ptCount val="1"/>
                <c:pt idx="0">
                  <c:v>ANO 2</c:v>
                </c:pt>
              </c:strCache>
            </c:strRef>
          </c:tx>
          <c:spPr>
            <a:solidFill>
              <a:schemeClr val="accent1">
                <a:tint val="77000"/>
              </a:schemeClr>
            </a:solidFill>
            <a:ln>
              <a:noFill/>
            </a:ln>
            <a:effectLst/>
          </c:spPr>
          <c:invertIfNegative val="0"/>
          <c:cat>
            <c:strRef>
              <c:f>Gráficos!$F$3:$F$9</c:f>
              <c:strCache>
                <c:ptCount val="7"/>
                <c:pt idx="0">
                  <c:v>OUT</c:v>
                </c:pt>
                <c:pt idx="1">
                  <c:v>NOV</c:v>
                </c:pt>
                <c:pt idx="2">
                  <c:v>DEZ</c:v>
                </c:pt>
                <c:pt idx="3">
                  <c:v>JAN</c:v>
                </c:pt>
                <c:pt idx="4">
                  <c:v>FEV</c:v>
                </c:pt>
                <c:pt idx="5">
                  <c:v>MAR</c:v>
                </c:pt>
                <c:pt idx="6">
                  <c:v>TOTAL</c:v>
                </c:pt>
              </c:strCache>
            </c:strRef>
          </c:cat>
          <c:val>
            <c:numRef>
              <c:f>Gráficos!$H$3:$H$9</c:f>
              <c:numCache>
                <c:formatCode>General</c:formatCode>
                <c:ptCount val="7"/>
                <c:pt idx="0">
                  <c:v>26.8</c:v>
                </c:pt>
                <c:pt idx="1">
                  <c:v>87.6</c:v>
                </c:pt>
                <c:pt idx="2">
                  <c:v>59.600000000000009</c:v>
                </c:pt>
                <c:pt idx="3">
                  <c:v>121.20000000000002</c:v>
                </c:pt>
                <c:pt idx="4">
                  <c:v>47.8</c:v>
                </c:pt>
                <c:pt idx="5">
                  <c:v>192.19999999999993</c:v>
                </c:pt>
                <c:pt idx="6">
                  <c:v>535.20000000000005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ECA-4900-B85F-A0AF3F02128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96945528"/>
        <c:axId val="496946168"/>
      </c:barChart>
      <c:catAx>
        <c:axId val="4969455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496946168"/>
        <c:crosses val="autoZero"/>
        <c:auto val="1"/>
        <c:lblAlgn val="ctr"/>
        <c:lblOffset val="100"/>
        <c:noMultiLvlLbl val="0"/>
      </c:catAx>
      <c:valAx>
        <c:axId val="4969461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4969455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pt-BR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en-US" sz="800" b="0" i="0" baseline="0">
                <a:effectLst/>
              </a:rPr>
              <a:t>BACIA DO RIO CARATINGA - MG</a:t>
            </a:r>
            <a:endParaRPr lang="en-US" sz="800">
              <a:effectLst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t-BR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Gráficos!$G$15</c:f>
              <c:strCache>
                <c:ptCount val="1"/>
                <c:pt idx="0">
                  <c:v>ANO 1</c:v>
                </c:pt>
              </c:strCache>
            </c:strRef>
          </c:tx>
          <c:spPr>
            <a:solidFill>
              <a:schemeClr val="accent1">
                <a:shade val="76000"/>
              </a:schemeClr>
            </a:solidFill>
            <a:ln>
              <a:noFill/>
            </a:ln>
            <a:effectLst/>
          </c:spPr>
          <c:invertIfNegative val="0"/>
          <c:cat>
            <c:strRef>
              <c:f>Gráficos!$F$16:$F$22</c:f>
              <c:strCache>
                <c:ptCount val="7"/>
                <c:pt idx="0">
                  <c:v>OUT</c:v>
                </c:pt>
                <c:pt idx="1">
                  <c:v>NOV</c:v>
                </c:pt>
                <c:pt idx="2">
                  <c:v>DEZ</c:v>
                </c:pt>
                <c:pt idx="3">
                  <c:v>JAN</c:v>
                </c:pt>
                <c:pt idx="4">
                  <c:v>FEV</c:v>
                </c:pt>
                <c:pt idx="5">
                  <c:v>MAR</c:v>
                </c:pt>
                <c:pt idx="6">
                  <c:v>TOTAL</c:v>
                </c:pt>
              </c:strCache>
            </c:strRef>
          </c:cat>
          <c:val>
            <c:numRef>
              <c:f>Gráficos!$G$16:$G$22</c:f>
              <c:numCache>
                <c:formatCode>General</c:formatCode>
                <c:ptCount val="7"/>
                <c:pt idx="0">
                  <c:v>92.399999999999991</c:v>
                </c:pt>
                <c:pt idx="1">
                  <c:v>124.00000000000003</c:v>
                </c:pt>
                <c:pt idx="2">
                  <c:v>278.18299999999999</c:v>
                </c:pt>
                <c:pt idx="3">
                  <c:v>0.4</c:v>
                </c:pt>
                <c:pt idx="4">
                  <c:v>252.79999999999998</c:v>
                </c:pt>
                <c:pt idx="5">
                  <c:v>130.20000000000002</c:v>
                </c:pt>
                <c:pt idx="6">
                  <c:v>877.98300000000006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8A0-42CD-8A6D-E7AA0417C1F7}"/>
            </c:ext>
          </c:extLst>
        </c:ser>
        <c:ser>
          <c:idx val="1"/>
          <c:order val="1"/>
          <c:tx>
            <c:strRef>
              <c:f>Gráficos!$H$15</c:f>
              <c:strCache>
                <c:ptCount val="1"/>
                <c:pt idx="0">
                  <c:v>ANO 2</c:v>
                </c:pt>
              </c:strCache>
            </c:strRef>
          </c:tx>
          <c:spPr>
            <a:solidFill>
              <a:schemeClr val="accent1">
                <a:tint val="77000"/>
              </a:schemeClr>
            </a:solidFill>
            <a:ln>
              <a:noFill/>
            </a:ln>
            <a:effectLst/>
          </c:spPr>
          <c:invertIfNegative val="0"/>
          <c:cat>
            <c:strRef>
              <c:f>Gráficos!$F$16:$F$22</c:f>
              <c:strCache>
                <c:ptCount val="7"/>
                <c:pt idx="0">
                  <c:v>OUT</c:v>
                </c:pt>
                <c:pt idx="1">
                  <c:v>NOV</c:v>
                </c:pt>
                <c:pt idx="2">
                  <c:v>DEZ</c:v>
                </c:pt>
                <c:pt idx="3">
                  <c:v>JAN</c:v>
                </c:pt>
                <c:pt idx="4">
                  <c:v>FEV</c:v>
                </c:pt>
                <c:pt idx="5">
                  <c:v>MAR</c:v>
                </c:pt>
                <c:pt idx="6">
                  <c:v>TOTAL</c:v>
                </c:pt>
              </c:strCache>
            </c:strRef>
          </c:cat>
          <c:val>
            <c:numRef>
              <c:f>Gráficos!$H$16:$H$22</c:f>
              <c:numCache>
                <c:formatCode>General</c:formatCode>
                <c:ptCount val="7"/>
                <c:pt idx="0">
                  <c:v>48.599999999999994</c:v>
                </c:pt>
                <c:pt idx="1">
                  <c:v>114.60000000000001</c:v>
                </c:pt>
                <c:pt idx="2">
                  <c:v>81.400000000000006</c:v>
                </c:pt>
                <c:pt idx="3">
                  <c:v>360.4</c:v>
                </c:pt>
                <c:pt idx="4">
                  <c:v>168.59999999999997</c:v>
                </c:pt>
                <c:pt idx="5">
                  <c:v>154.80000000000001</c:v>
                </c:pt>
                <c:pt idx="6">
                  <c:v>928.39999999999986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8A0-42CD-8A6D-E7AA0417C1F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48695504"/>
        <c:axId val="448693264"/>
      </c:barChart>
      <c:catAx>
        <c:axId val="448695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448693264"/>
        <c:crosses val="autoZero"/>
        <c:auto val="1"/>
        <c:lblAlgn val="ctr"/>
        <c:lblOffset val="100"/>
        <c:noMultiLvlLbl val="0"/>
      </c:catAx>
      <c:valAx>
        <c:axId val="4486932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4486955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pt-BR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en-US" sz="800"/>
              <a:t>BACIA DO RIO SANTO ANTÔNIO - MG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t-BR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Gráficos!$C$28</c:f>
              <c:strCache>
                <c:ptCount val="1"/>
                <c:pt idx="0">
                  <c:v>ANO 1</c:v>
                </c:pt>
              </c:strCache>
            </c:strRef>
          </c:tx>
          <c:spPr>
            <a:solidFill>
              <a:schemeClr val="accent1">
                <a:shade val="76000"/>
              </a:schemeClr>
            </a:solidFill>
            <a:ln>
              <a:noFill/>
            </a:ln>
            <a:effectLst/>
          </c:spPr>
          <c:invertIfNegative val="0"/>
          <c:cat>
            <c:strRef>
              <c:f>Gráficos!$B$29:$B$35</c:f>
              <c:strCache>
                <c:ptCount val="7"/>
                <c:pt idx="0">
                  <c:v>OUT</c:v>
                </c:pt>
                <c:pt idx="1">
                  <c:v>NOV</c:v>
                </c:pt>
                <c:pt idx="2">
                  <c:v>DEZ</c:v>
                </c:pt>
                <c:pt idx="3">
                  <c:v>JAN</c:v>
                </c:pt>
                <c:pt idx="4">
                  <c:v>FEV</c:v>
                </c:pt>
                <c:pt idx="5">
                  <c:v>MAR</c:v>
                </c:pt>
                <c:pt idx="6">
                  <c:v>TOTAL</c:v>
                </c:pt>
              </c:strCache>
            </c:strRef>
          </c:cat>
          <c:val>
            <c:numRef>
              <c:f>Gráficos!$C$29:$C$35</c:f>
              <c:numCache>
                <c:formatCode>General</c:formatCode>
                <c:ptCount val="7"/>
                <c:pt idx="0">
                  <c:v>120.00000000000001</c:v>
                </c:pt>
                <c:pt idx="1">
                  <c:v>172.40000000000003</c:v>
                </c:pt>
                <c:pt idx="2">
                  <c:v>130.20000000000002</c:v>
                </c:pt>
                <c:pt idx="3">
                  <c:v>2</c:v>
                </c:pt>
                <c:pt idx="4">
                  <c:v>249.00000000000003</c:v>
                </c:pt>
                <c:pt idx="5">
                  <c:v>130.39999999999998</c:v>
                </c:pt>
                <c:pt idx="6">
                  <c:v>804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7F2-44EC-AFE6-8E1061F4E326}"/>
            </c:ext>
          </c:extLst>
        </c:ser>
        <c:ser>
          <c:idx val="1"/>
          <c:order val="1"/>
          <c:tx>
            <c:strRef>
              <c:f>Gráficos!$D$28</c:f>
              <c:strCache>
                <c:ptCount val="1"/>
                <c:pt idx="0">
                  <c:v>ANO 2</c:v>
                </c:pt>
              </c:strCache>
            </c:strRef>
          </c:tx>
          <c:spPr>
            <a:solidFill>
              <a:schemeClr val="accent1">
                <a:tint val="77000"/>
              </a:schemeClr>
            </a:solidFill>
            <a:ln>
              <a:noFill/>
            </a:ln>
            <a:effectLst/>
          </c:spPr>
          <c:invertIfNegative val="0"/>
          <c:cat>
            <c:strRef>
              <c:f>Gráficos!$B$29:$B$35</c:f>
              <c:strCache>
                <c:ptCount val="7"/>
                <c:pt idx="0">
                  <c:v>OUT</c:v>
                </c:pt>
                <c:pt idx="1">
                  <c:v>NOV</c:v>
                </c:pt>
                <c:pt idx="2">
                  <c:v>DEZ</c:v>
                </c:pt>
                <c:pt idx="3">
                  <c:v>JAN</c:v>
                </c:pt>
                <c:pt idx="4">
                  <c:v>FEV</c:v>
                </c:pt>
                <c:pt idx="5">
                  <c:v>MAR</c:v>
                </c:pt>
                <c:pt idx="6">
                  <c:v>TOTAL</c:v>
                </c:pt>
              </c:strCache>
            </c:strRef>
          </c:cat>
          <c:val>
            <c:numRef>
              <c:f>Gráficos!$D$29:$D$35</c:f>
              <c:numCache>
                <c:formatCode>General</c:formatCode>
                <c:ptCount val="7"/>
                <c:pt idx="0">
                  <c:v>40.599999999999994</c:v>
                </c:pt>
                <c:pt idx="1">
                  <c:v>146.80000000000001</c:v>
                </c:pt>
                <c:pt idx="2">
                  <c:v>200.8</c:v>
                </c:pt>
                <c:pt idx="3">
                  <c:v>296.80000000000007</c:v>
                </c:pt>
                <c:pt idx="4">
                  <c:v>140.80000000000001</c:v>
                </c:pt>
                <c:pt idx="5">
                  <c:v>387</c:v>
                </c:pt>
                <c:pt idx="6">
                  <c:v>1212.8000000000002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7F2-44EC-AFE6-8E1061F4E32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518892112"/>
        <c:axId val="518892432"/>
      </c:barChart>
      <c:catAx>
        <c:axId val="5188921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518892432"/>
        <c:crosses val="autoZero"/>
        <c:auto val="1"/>
        <c:lblAlgn val="ctr"/>
        <c:lblOffset val="100"/>
        <c:noMultiLvlLbl val="0"/>
      </c:catAx>
      <c:valAx>
        <c:axId val="518892432"/>
        <c:scaling>
          <c:orientation val="minMax"/>
          <c:max val="12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518892112"/>
        <c:crosses val="autoZero"/>
        <c:crossBetween val="between"/>
        <c:majorUnit val="400"/>
      </c:valAx>
      <c:spPr>
        <a:noFill/>
        <a:ln w="25400"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pt-BR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en-US" sz="800"/>
              <a:t>BACIA DO RIO PANCAS - ES 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t-BR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Gráficos!$C$41</c:f>
              <c:strCache>
                <c:ptCount val="1"/>
                <c:pt idx="0">
                  <c:v>ANO 1</c:v>
                </c:pt>
              </c:strCache>
            </c:strRef>
          </c:tx>
          <c:spPr>
            <a:solidFill>
              <a:schemeClr val="accent1">
                <a:shade val="76000"/>
              </a:schemeClr>
            </a:solidFill>
            <a:ln>
              <a:noFill/>
            </a:ln>
            <a:effectLst/>
          </c:spPr>
          <c:invertIfNegative val="0"/>
          <c:cat>
            <c:strRef>
              <c:f>Gráficos!$B$42:$B$48</c:f>
              <c:strCache>
                <c:ptCount val="7"/>
                <c:pt idx="0">
                  <c:v>OUT</c:v>
                </c:pt>
                <c:pt idx="1">
                  <c:v>NOV</c:v>
                </c:pt>
                <c:pt idx="2">
                  <c:v>DEZ</c:v>
                </c:pt>
                <c:pt idx="3">
                  <c:v>JAN</c:v>
                </c:pt>
                <c:pt idx="4">
                  <c:v>FEV</c:v>
                </c:pt>
                <c:pt idx="5">
                  <c:v>MAR</c:v>
                </c:pt>
                <c:pt idx="6">
                  <c:v>TOTAL</c:v>
                </c:pt>
              </c:strCache>
            </c:strRef>
          </c:cat>
          <c:val>
            <c:numRef>
              <c:f>Gráficos!$C$42:$C$48</c:f>
              <c:numCache>
                <c:formatCode>General</c:formatCode>
                <c:ptCount val="7"/>
                <c:pt idx="0">
                  <c:v>116.16000000000001</c:v>
                </c:pt>
                <c:pt idx="1">
                  <c:v>197.72</c:v>
                </c:pt>
                <c:pt idx="2">
                  <c:v>255.56000000000009</c:v>
                </c:pt>
                <c:pt idx="3">
                  <c:v>6.330000000000001</c:v>
                </c:pt>
                <c:pt idx="4">
                  <c:v>69.789999999999992</c:v>
                </c:pt>
                <c:pt idx="5">
                  <c:v>82.030000000000015</c:v>
                </c:pt>
                <c:pt idx="6">
                  <c:v>727.59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1A3-4FCA-8822-6C6DBA656038}"/>
            </c:ext>
          </c:extLst>
        </c:ser>
        <c:ser>
          <c:idx val="1"/>
          <c:order val="1"/>
          <c:tx>
            <c:strRef>
              <c:f>Gráficos!$D$41</c:f>
              <c:strCache>
                <c:ptCount val="1"/>
                <c:pt idx="0">
                  <c:v>ANO 2</c:v>
                </c:pt>
              </c:strCache>
            </c:strRef>
          </c:tx>
          <c:spPr>
            <a:solidFill>
              <a:schemeClr val="accent1">
                <a:tint val="77000"/>
              </a:schemeClr>
            </a:solidFill>
            <a:ln>
              <a:noFill/>
            </a:ln>
            <a:effectLst/>
          </c:spPr>
          <c:invertIfNegative val="0"/>
          <c:cat>
            <c:strRef>
              <c:f>Gráficos!$B$42:$B$48</c:f>
              <c:strCache>
                <c:ptCount val="7"/>
                <c:pt idx="0">
                  <c:v>OUT</c:v>
                </c:pt>
                <c:pt idx="1">
                  <c:v>NOV</c:v>
                </c:pt>
                <c:pt idx="2">
                  <c:v>DEZ</c:v>
                </c:pt>
                <c:pt idx="3">
                  <c:v>JAN</c:v>
                </c:pt>
                <c:pt idx="4">
                  <c:v>FEV</c:v>
                </c:pt>
                <c:pt idx="5">
                  <c:v>MAR</c:v>
                </c:pt>
                <c:pt idx="6">
                  <c:v>TOTAL</c:v>
                </c:pt>
              </c:strCache>
            </c:strRef>
          </c:cat>
          <c:val>
            <c:numRef>
              <c:f>Gráficos!$D$42:$D$48</c:f>
              <c:numCache>
                <c:formatCode>General</c:formatCode>
                <c:ptCount val="7"/>
                <c:pt idx="0">
                  <c:v>31.799999999999997</c:v>
                </c:pt>
                <c:pt idx="1">
                  <c:v>64.540000000000006</c:v>
                </c:pt>
                <c:pt idx="2">
                  <c:v>84.780000000000015</c:v>
                </c:pt>
                <c:pt idx="3">
                  <c:v>172.27999999999997</c:v>
                </c:pt>
                <c:pt idx="4">
                  <c:v>94.37</c:v>
                </c:pt>
                <c:pt idx="5">
                  <c:v>287.33</c:v>
                </c:pt>
                <c:pt idx="6">
                  <c:v>735.09999999999991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1A3-4FCA-8822-6C6DBA65603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51485328"/>
        <c:axId val="451484048"/>
      </c:barChart>
      <c:catAx>
        <c:axId val="4514853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451484048"/>
        <c:crosses val="autoZero"/>
        <c:auto val="1"/>
        <c:lblAlgn val="ctr"/>
        <c:lblOffset val="100"/>
        <c:noMultiLvlLbl val="0"/>
      </c:catAx>
      <c:valAx>
        <c:axId val="4514840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4514853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pt-BR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en-US" sz="800"/>
              <a:t>BACIA DO RIO PIRACICABA - MG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t-BR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Gráficos!$C$54</c:f>
              <c:strCache>
                <c:ptCount val="1"/>
                <c:pt idx="0">
                  <c:v>ANO 1</c:v>
                </c:pt>
              </c:strCache>
            </c:strRef>
          </c:tx>
          <c:spPr>
            <a:solidFill>
              <a:schemeClr val="accent1">
                <a:shade val="76000"/>
              </a:schemeClr>
            </a:solidFill>
            <a:ln>
              <a:noFill/>
            </a:ln>
            <a:effectLst/>
          </c:spPr>
          <c:invertIfNegative val="0"/>
          <c:cat>
            <c:strRef>
              <c:f>Gráficos!$B$55:$B$61</c:f>
              <c:strCache>
                <c:ptCount val="7"/>
                <c:pt idx="0">
                  <c:v>OUT</c:v>
                </c:pt>
                <c:pt idx="1">
                  <c:v>NOV</c:v>
                </c:pt>
                <c:pt idx="2">
                  <c:v>DEZ</c:v>
                </c:pt>
                <c:pt idx="3">
                  <c:v>JAN</c:v>
                </c:pt>
                <c:pt idx="4">
                  <c:v>FEV</c:v>
                </c:pt>
                <c:pt idx="5">
                  <c:v>MAR</c:v>
                </c:pt>
                <c:pt idx="6">
                  <c:v>TOTAL</c:v>
                </c:pt>
              </c:strCache>
            </c:strRef>
          </c:cat>
          <c:val>
            <c:numRef>
              <c:f>Gráficos!$C$55:$C$61</c:f>
              <c:numCache>
                <c:formatCode>General</c:formatCode>
                <c:ptCount val="7"/>
                <c:pt idx="0">
                  <c:v>43.4</c:v>
                </c:pt>
                <c:pt idx="1">
                  <c:v>78.600000000000023</c:v>
                </c:pt>
                <c:pt idx="2">
                  <c:v>107.60000000000001</c:v>
                </c:pt>
                <c:pt idx="3">
                  <c:v>28.2</c:v>
                </c:pt>
                <c:pt idx="4">
                  <c:v>86.800000000000011</c:v>
                </c:pt>
                <c:pt idx="5">
                  <c:v>60.2</c:v>
                </c:pt>
                <c:pt idx="6">
                  <c:v>404.8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C4D-48F3-85D7-549A67460DE2}"/>
            </c:ext>
          </c:extLst>
        </c:ser>
        <c:ser>
          <c:idx val="1"/>
          <c:order val="1"/>
          <c:tx>
            <c:strRef>
              <c:f>Gráficos!$D$54</c:f>
              <c:strCache>
                <c:ptCount val="1"/>
                <c:pt idx="0">
                  <c:v>ANO 2</c:v>
                </c:pt>
              </c:strCache>
            </c:strRef>
          </c:tx>
          <c:spPr>
            <a:solidFill>
              <a:schemeClr val="accent1">
                <a:tint val="77000"/>
              </a:schemeClr>
            </a:solidFill>
            <a:ln>
              <a:noFill/>
            </a:ln>
            <a:effectLst/>
          </c:spPr>
          <c:invertIfNegative val="0"/>
          <c:cat>
            <c:strRef>
              <c:f>Gráficos!$B$55:$B$61</c:f>
              <c:strCache>
                <c:ptCount val="7"/>
                <c:pt idx="0">
                  <c:v>OUT</c:v>
                </c:pt>
                <c:pt idx="1">
                  <c:v>NOV</c:v>
                </c:pt>
                <c:pt idx="2">
                  <c:v>DEZ</c:v>
                </c:pt>
                <c:pt idx="3">
                  <c:v>JAN</c:v>
                </c:pt>
                <c:pt idx="4">
                  <c:v>FEV</c:v>
                </c:pt>
                <c:pt idx="5">
                  <c:v>MAR</c:v>
                </c:pt>
                <c:pt idx="6">
                  <c:v>TOTAL</c:v>
                </c:pt>
              </c:strCache>
            </c:strRef>
          </c:cat>
          <c:val>
            <c:numRef>
              <c:f>Gráficos!$D$55:$D$61</c:f>
              <c:numCache>
                <c:formatCode>General</c:formatCode>
                <c:ptCount val="7"/>
                <c:pt idx="0">
                  <c:v>26.324000000000002</c:v>
                </c:pt>
                <c:pt idx="1">
                  <c:v>90.999999999999986</c:v>
                </c:pt>
                <c:pt idx="2">
                  <c:v>75.400000000000006</c:v>
                </c:pt>
                <c:pt idx="3">
                  <c:v>160.40000000000003</c:v>
                </c:pt>
                <c:pt idx="4">
                  <c:v>59.000000000000007</c:v>
                </c:pt>
                <c:pt idx="5">
                  <c:v>161.60000000000002</c:v>
                </c:pt>
                <c:pt idx="6">
                  <c:v>573.72400000000005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C4D-48F3-85D7-549A67460DE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48703824"/>
        <c:axId val="448707024"/>
      </c:barChart>
      <c:catAx>
        <c:axId val="4487038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448707024"/>
        <c:crosses val="autoZero"/>
        <c:auto val="1"/>
        <c:lblAlgn val="ctr"/>
        <c:lblOffset val="100"/>
        <c:noMultiLvlLbl val="0"/>
      </c:catAx>
      <c:valAx>
        <c:axId val="448707024"/>
        <c:scaling>
          <c:orientation val="minMax"/>
          <c:max val="6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4487038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pt-BR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en-US" sz="800"/>
              <a:t>BACIA DO RIO GUANDU</a:t>
            </a:r>
            <a:r>
              <a:rPr lang="en-US" sz="800" baseline="0"/>
              <a:t> - ES</a:t>
            </a:r>
            <a:endParaRPr lang="en-US" sz="8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t-BR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Gráficos!$C$67</c:f>
              <c:strCache>
                <c:ptCount val="1"/>
                <c:pt idx="0">
                  <c:v>ANO 1</c:v>
                </c:pt>
              </c:strCache>
            </c:strRef>
          </c:tx>
          <c:spPr>
            <a:solidFill>
              <a:schemeClr val="accent1">
                <a:shade val="76000"/>
              </a:schemeClr>
            </a:solidFill>
            <a:ln>
              <a:noFill/>
            </a:ln>
            <a:effectLst/>
          </c:spPr>
          <c:invertIfNegative val="0"/>
          <c:cat>
            <c:strRef>
              <c:f>Gráficos!$B$68:$B$74</c:f>
              <c:strCache>
                <c:ptCount val="7"/>
                <c:pt idx="0">
                  <c:v>OUT</c:v>
                </c:pt>
                <c:pt idx="1">
                  <c:v>NOV</c:v>
                </c:pt>
                <c:pt idx="2">
                  <c:v>DEZ</c:v>
                </c:pt>
                <c:pt idx="3">
                  <c:v>JAN</c:v>
                </c:pt>
                <c:pt idx="4">
                  <c:v>FEV</c:v>
                </c:pt>
                <c:pt idx="5">
                  <c:v>MAR</c:v>
                </c:pt>
                <c:pt idx="6">
                  <c:v>TOTAL</c:v>
                </c:pt>
              </c:strCache>
            </c:strRef>
          </c:cat>
          <c:val>
            <c:numRef>
              <c:f>Gráficos!$C$68:$C$74</c:f>
              <c:numCache>
                <c:formatCode>General</c:formatCode>
                <c:ptCount val="7"/>
                <c:pt idx="0">
                  <c:v>77.399999999999977</c:v>
                </c:pt>
                <c:pt idx="1">
                  <c:v>96.55</c:v>
                </c:pt>
                <c:pt idx="2">
                  <c:v>294.51333333333332</c:v>
                </c:pt>
                <c:pt idx="3">
                  <c:v>13.249999999999998</c:v>
                </c:pt>
                <c:pt idx="4">
                  <c:v>160.48666666666659</c:v>
                </c:pt>
                <c:pt idx="5">
                  <c:v>159.08000000000001</c:v>
                </c:pt>
                <c:pt idx="6">
                  <c:v>801.28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637-4B99-943A-FB6858B3F2E5}"/>
            </c:ext>
          </c:extLst>
        </c:ser>
        <c:ser>
          <c:idx val="1"/>
          <c:order val="1"/>
          <c:tx>
            <c:strRef>
              <c:f>Gráficos!$D$67</c:f>
              <c:strCache>
                <c:ptCount val="1"/>
                <c:pt idx="0">
                  <c:v>ANO 2</c:v>
                </c:pt>
              </c:strCache>
            </c:strRef>
          </c:tx>
          <c:spPr>
            <a:solidFill>
              <a:schemeClr val="accent1">
                <a:tint val="77000"/>
              </a:schemeClr>
            </a:solidFill>
            <a:ln>
              <a:noFill/>
            </a:ln>
            <a:effectLst/>
          </c:spPr>
          <c:invertIfNegative val="0"/>
          <c:cat>
            <c:strRef>
              <c:f>Gráficos!$B$68:$B$74</c:f>
              <c:strCache>
                <c:ptCount val="7"/>
                <c:pt idx="0">
                  <c:v>OUT</c:v>
                </c:pt>
                <c:pt idx="1">
                  <c:v>NOV</c:v>
                </c:pt>
                <c:pt idx="2">
                  <c:v>DEZ</c:v>
                </c:pt>
                <c:pt idx="3">
                  <c:v>JAN</c:v>
                </c:pt>
                <c:pt idx="4">
                  <c:v>FEV</c:v>
                </c:pt>
                <c:pt idx="5">
                  <c:v>MAR</c:v>
                </c:pt>
                <c:pt idx="6">
                  <c:v>TOTAL</c:v>
                </c:pt>
              </c:strCache>
            </c:strRef>
          </c:cat>
          <c:val>
            <c:numRef>
              <c:f>Gráficos!$D$68:$D$74</c:f>
              <c:numCache>
                <c:formatCode>General</c:formatCode>
                <c:ptCount val="7"/>
                <c:pt idx="0">
                  <c:v>40.989999999999995</c:v>
                </c:pt>
                <c:pt idx="1">
                  <c:v>121.83999999999999</c:v>
                </c:pt>
                <c:pt idx="2">
                  <c:v>9.9999999999999982</c:v>
                </c:pt>
                <c:pt idx="3">
                  <c:v>360.95000000000033</c:v>
                </c:pt>
                <c:pt idx="4">
                  <c:v>153.41999999999999</c:v>
                </c:pt>
                <c:pt idx="5">
                  <c:v>108.16000000000001</c:v>
                </c:pt>
                <c:pt idx="6">
                  <c:v>795.36000000000024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637-4B99-943A-FB6858B3F2E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48703824"/>
        <c:axId val="448707024"/>
      </c:barChart>
      <c:catAx>
        <c:axId val="4487038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448707024"/>
        <c:crosses val="autoZero"/>
        <c:auto val="1"/>
        <c:lblAlgn val="ctr"/>
        <c:lblOffset val="100"/>
        <c:noMultiLvlLbl val="0"/>
      </c:catAx>
      <c:valAx>
        <c:axId val="4487070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4487038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pt-BR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en-US" sz="800"/>
              <a:t>BACIA DO RIO SÃO JOSÉ</a:t>
            </a:r>
            <a:r>
              <a:rPr lang="en-US" sz="800" baseline="0"/>
              <a:t>- ES</a:t>
            </a:r>
            <a:endParaRPr lang="en-US" sz="8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t-BR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Gráficos!$G$28</c:f>
              <c:strCache>
                <c:ptCount val="1"/>
                <c:pt idx="0">
                  <c:v>ANO 1</c:v>
                </c:pt>
              </c:strCache>
            </c:strRef>
          </c:tx>
          <c:spPr>
            <a:solidFill>
              <a:schemeClr val="accent1">
                <a:shade val="76000"/>
              </a:schemeClr>
            </a:solidFill>
            <a:ln>
              <a:noFill/>
            </a:ln>
            <a:effectLst/>
          </c:spPr>
          <c:invertIfNegative val="0"/>
          <c:cat>
            <c:strRef>
              <c:f>Gráficos!$F$29:$F$35</c:f>
              <c:strCache>
                <c:ptCount val="7"/>
                <c:pt idx="0">
                  <c:v>OUT</c:v>
                </c:pt>
                <c:pt idx="1">
                  <c:v>NOV</c:v>
                </c:pt>
                <c:pt idx="2">
                  <c:v>DEZ</c:v>
                </c:pt>
                <c:pt idx="3">
                  <c:v>JAN</c:v>
                </c:pt>
                <c:pt idx="4">
                  <c:v>FEV</c:v>
                </c:pt>
                <c:pt idx="5">
                  <c:v>MAR</c:v>
                </c:pt>
                <c:pt idx="6">
                  <c:v>TOTAL</c:v>
                </c:pt>
              </c:strCache>
            </c:strRef>
          </c:cat>
          <c:val>
            <c:numRef>
              <c:f>Gráficos!$G$29:$G$35</c:f>
              <c:numCache>
                <c:formatCode>General</c:formatCode>
                <c:ptCount val="7"/>
                <c:pt idx="0">
                  <c:v>17.800000000000004</c:v>
                </c:pt>
                <c:pt idx="1">
                  <c:v>27.799999999999994</c:v>
                </c:pt>
                <c:pt idx="2">
                  <c:v>61.540000000000006</c:v>
                </c:pt>
                <c:pt idx="3">
                  <c:v>55.67</c:v>
                </c:pt>
                <c:pt idx="4">
                  <c:v>134.36000000000001</c:v>
                </c:pt>
                <c:pt idx="5">
                  <c:v>46.970000000000006</c:v>
                </c:pt>
                <c:pt idx="6">
                  <c:v>344.14000000000004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000-47DB-AA72-D4AD38E4BB95}"/>
            </c:ext>
          </c:extLst>
        </c:ser>
        <c:ser>
          <c:idx val="1"/>
          <c:order val="1"/>
          <c:tx>
            <c:strRef>
              <c:f>Gráficos!$H$28</c:f>
              <c:strCache>
                <c:ptCount val="1"/>
                <c:pt idx="0">
                  <c:v>ANO 2</c:v>
                </c:pt>
              </c:strCache>
            </c:strRef>
          </c:tx>
          <c:spPr>
            <a:solidFill>
              <a:schemeClr val="accent1">
                <a:tint val="77000"/>
              </a:schemeClr>
            </a:solidFill>
            <a:ln>
              <a:noFill/>
            </a:ln>
            <a:effectLst/>
          </c:spPr>
          <c:invertIfNegative val="0"/>
          <c:cat>
            <c:strRef>
              <c:f>Gráficos!$F$29:$F$35</c:f>
              <c:strCache>
                <c:ptCount val="7"/>
                <c:pt idx="0">
                  <c:v>OUT</c:v>
                </c:pt>
                <c:pt idx="1">
                  <c:v>NOV</c:v>
                </c:pt>
                <c:pt idx="2">
                  <c:v>DEZ</c:v>
                </c:pt>
                <c:pt idx="3">
                  <c:v>JAN</c:v>
                </c:pt>
                <c:pt idx="4">
                  <c:v>FEV</c:v>
                </c:pt>
                <c:pt idx="5">
                  <c:v>MAR</c:v>
                </c:pt>
                <c:pt idx="6">
                  <c:v>TOTAL</c:v>
                </c:pt>
              </c:strCache>
            </c:strRef>
          </c:cat>
          <c:val>
            <c:numRef>
              <c:f>Gráficos!$H$29:$H$35</c:f>
              <c:numCache>
                <c:formatCode>General</c:formatCode>
                <c:ptCount val="7"/>
                <c:pt idx="0">
                  <c:v>21.939999999999998</c:v>
                </c:pt>
                <c:pt idx="1">
                  <c:v>90.329999999999984</c:v>
                </c:pt>
                <c:pt idx="2">
                  <c:v>81.79000000000002</c:v>
                </c:pt>
                <c:pt idx="3">
                  <c:v>126.23</c:v>
                </c:pt>
                <c:pt idx="4">
                  <c:v>64.919999999999987</c:v>
                </c:pt>
                <c:pt idx="5">
                  <c:v>93.80000000000004</c:v>
                </c:pt>
                <c:pt idx="6">
                  <c:v>479.0100000000001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000-47DB-AA72-D4AD38E4BB9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48711184"/>
        <c:axId val="448708944"/>
      </c:barChart>
      <c:catAx>
        <c:axId val="4487111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448708944"/>
        <c:crosses val="autoZero"/>
        <c:auto val="1"/>
        <c:lblAlgn val="ctr"/>
        <c:lblOffset val="100"/>
        <c:noMultiLvlLbl val="0"/>
      </c:catAx>
      <c:valAx>
        <c:axId val="4487089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44871118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pt-BR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" id="14">
  <a:schemeClr val="accent1"/>
</cs:colorStyle>
</file>

<file path=word/charts/colors10.xml><?xml version="1.0" encoding="utf-8"?>
<cs:colorStyle xmlns:cs="http://schemas.microsoft.com/office/drawing/2012/chartStyle" xmlns:a="http://schemas.openxmlformats.org/drawingml/2006/main" meth="withinLinear" id="14">
  <a:schemeClr val="accent1"/>
</cs:colorStyle>
</file>

<file path=word/charts/colors11.xml><?xml version="1.0" encoding="utf-8"?>
<cs:colorStyle xmlns:cs="http://schemas.microsoft.com/office/drawing/2012/chartStyle" xmlns:a="http://schemas.openxmlformats.org/drawingml/2006/main" meth="withinLinear" id="14">
  <a:schemeClr val="accent1"/>
</cs:colorStyle>
</file>

<file path=word/charts/colors12.xml><?xml version="1.0" encoding="utf-8"?>
<cs:colorStyle xmlns:cs="http://schemas.microsoft.com/office/drawing/2012/chartStyle" xmlns:a="http://schemas.openxmlformats.org/drawingml/2006/main" meth="withinLinear" id="14">
  <a:schemeClr val="accent1"/>
</cs:colorStyle>
</file>

<file path=word/charts/colors13.xml><?xml version="1.0" encoding="utf-8"?>
<cs:colorStyle xmlns:cs="http://schemas.microsoft.com/office/drawing/2012/chartStyle" xmlns:a="http://schemas.openxmlformats.org/drawingml/2006/main" meth="withinLinear" id="14">
  <a:schemeClr val="accent1"/>
</cs:colorStyle>
</file>

<file path=word/charts/colors14.xml><?xml version="1.0" encoding="utf-8"?>
<cs:colorStyle xmlns:cs="http://schemas.microsoft.com/office/drawing/2012/chartStyle" xmlns:a="http://schemas.openxmlformats.org/drawingml/2006/main" meth="withinLinear" id="14">
  <a:schemeClr val="accent1"/>
</cs:colorStyle>
</file>

<file path=word/charts/colors15.xml><?xml version="1.0" encoding="utf-8"?>
<cs:colorStyle xmlns:cs="http://schemas.microsoft.com/office/drawing/2012/chartStyle" xmlns:a="http://schemas.openxmlformats.org/drawingml/2006/main" meth="withinLinear" id="14">
  <a:schemeClr val="accent1"/>
</cs:colorStyle>
</file>

<file path=word/charts/colors16.xml><?xml version="1.0" encoding="utf-8"?>
<cs:colorStyle xmlns:cs="http://schemas.microsoft.com/office/drawing/2012/chartStyle" xmlns:a="http://schemas.openxmlformats.org/drawingml/2006/main" meth="withinLinear" id="14">
  <a:schemeClr val="accent1"/>
</cs:colorStyle>
</file>

<file path=word/charts/colors17.xml><?xml version="1.0" encoding="utf-8"?>
<cs:colorStyle xmlns:cs="http://schemas.microsoft.com/office/drawing/2012/chartStyle" xmlns:a="http://schemas.openxmlformats.org/drawingml/2006/main" meth="withinLinear" id="14">
  <a:schemeClr val="accent1"/>
</cs:colorStyle>
</file>

<file path=word/charts/colors2.xml><?xml version="1.0" encoding="utf-8"?>
<cs:colorStyle xmlns:cs="http://schemas.microsoft.com/office/drawing/2012/chartStyle" xmlns:a="http://schemas.openxmlformats.org/drawingml/2006/main" meth="withinLinear" id="14">
  <a:schemeClr val="accent1"/>
</cs:colorStyle>
</file>

<file path=word/charts/colors3.xml><?xml version="1.0" encoding="utf-8"?>
<cs:colorStyle xmlns:cs="http://schemas.microsoft.com/office/drawing/2012/chartStyle" xmlns:a="http://schemas.openxmlformats.org/drawingml/2006/main" meth="withinLinear" id="14">
  <a:schemeClr val="accent1"/>
</cs:colorStyle>
</file>

<file path=word/charts/colors4.xml><?xml version="1.0" encoding="utf-8"?>
<cs:colorStyle xmlns:cs="http://schemas.microsoft.com/office/drawing/2012/chartStyle" xmlns:a="http://schemas.openxmlformats.org/drawingml/2006/main" meth="withinLinear" id="14">
  <a:schemeClr val="accent1"/>
</cs:colorStyle>
</file>

<file path=word/charts/colors5.xml><?xml version="1.0" encoding="utf-8"?>
<cs:colorStyle xmlns:cs="http://schemas.microsoft.com/office/drawing/2012/chartStyle" xmlns:a="http://schemas.openxmlformats.org/drawingml/2006/main" meth="withinLinear" id="14">
  <a:schemeClr val="accent1"/>
</cs:colorStyle>
</file>

<file path=word/charts/colors6.xml><?xml version="1.0" encoding="utf-8"?>
<cs:colorStyle xmlns:cs="http://schemas.microsoft.com/office/drawing/2012/chartStyle" xmlns:a="http://schemas.openxmlformats.org/drawingml/2006/main" meth="withinLinear" id="14">
  <a:schemeClr val="accent1"/>
</cs:colorStyle>
</file>

<file path=word/charts/colors7.xml><?xml version="1.0" encoding="utf-8"?>
<cs:colorStyle xmlns:cs="http://schemas.microsoft.com/office/drawing/2012/chartStyle" xmlns:a="http://schemas.openxmlformats.org/drawingml/2006/main" meth="withinLinear" id="14">
  <a:schemeClr val="accent1"/>
</cs:colorStyle>
</file>

<file path=word/charts/colors8.xml><?xml version="1.0" encoding="utf-8"?>
<cs:colorStyle xmlns:cs="http://schemas.microsoft.com/office/drawing/2012/chartStyle" xmlns:a="http://schemas.openxmlformats.org/drawingml/2006/main" meth="withinLinear" id="14">
  <a:schemeClr val="accent1"/>
</cs:colorStyle>
</file>

<file path=word/charts/colors9.xml><?xml version="1.0" encoding="utf-8"?>
<cs:colorStyle xmlns:cs="http://schemas.microsoft.com/office/drawing/2012/chartStyle" xmlns:a="http://schemas.openxmlformats.org/drawingml/2006/main" meth="withinLinear" id="14">
  <a:schemeClr val="accent1"/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0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5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6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7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A3E501-F302-4A05-B537-FF140C09D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17</Pages>
  <Words>2439</Words>
  <Characters>13173</Characters>
  <Application>Microsoft Office Word</Application>
  <DocSecurity>0</DocSecurity>
  <Lines>109</Lines>
  <Paragraphs>31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Bruno</dc:creator>
  <cp:lastModifiedBy>Bruno peterle vaneli</cp:lastModifiedBy>
  <cp:revision>6</cp:revision>
  <cp:lastPrinted>2019-11-14T22:24:00Z</cp:lastPrinted>
  <dcterms:created xsi:type="dcterms:W3CDTF">2020-06-05T20:02:00Z</dcterms:created>
  <dcterms:modified xsi:type="dcterms:W3CDTF">2020-07-23T17:58:00Z</dcterms:modified>
</cp:coreProperties>
</file>